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7EA" w:rsidRPr="00525016" w:rsidRDefault="000D6A29" w:rsidP="00C32A36">
      <w:pPr>
        <w:spacing w:line="360" w:lineRule="auto"/>
        <w:jc w:val="right"/>
        <w:rPr>
          <w:rStyle w:val="tpa1"/>
          <w:rFonts w:ascii="Verdana" w:hAnsi="Verdana"/>
          <w:sz w:val="16"/>
          <w:szCs w:val="16"/>
        </w:rPr>
      </w:pPr>
      <w:r w:rsidRPr="00525016">
        <w:rPr>
          <w:noProof/>
          <w:sz w:val="16"/>
          <w:szCs w:val="16"/>
          <w:lang w:eastAsia="ro-RO"/>
        </w:rPr>
        <w:drawing>
          <wp:anchor distT="114300" distB="114300" distL="114300" distR="114300" simplePos="0" relativeHeight="251657728" behindDoc="0" locked="0" layoutInCell="1" allowOverlap="1">
            <wp:simplePos x="0" y="0"/>
            <wp:positionH relativeFrom="column">
              <wp:posOffset>47625</wp:posOffset>
            </wp:positionH>
            <wp:positionV relativeFrom="paragraph">
              <wp:posOffset>114300</wp:posOffset>
            </wp:positionV>
            <wp:extent cx="3305175" cy="1024890"/>
            <wp:effectExtent l="19050" t="0" r="9525" b="0"/>
            <wp:wrapTopAndBottom/>
            <wp:docPr id="2"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9" cstate="print"/>
                    <a:srcRect/>
                    <a:stretch>
                      <a:fillRect/>
                    </a:stretch>
                  </pic:blipFill>
                  <pic:spPr bwMode="auto">
                    <a:xfrm>
                      <a:off x="0" y="0"/>
                      <a:ext cx="3305175" cy="1024890"/>
                    </a:xfrm>
                    <a:prstGeom prst="rect">
                      <a:avLst/>
                    </a:prstGeom>
                    <a:noFill/>
                    <a:ln w="9525">
                      <a:noFill/>
                      <a:miter lim="800000"/>
                      <a:headEnd/>
                      <a:tailEnd/>
                    </a:ln>
                  </pic:spPr>
                </pic:pic>
              </a:graphicData>
            </a:graphic>
          </wp:anchor>
        </w:drawing>
      </w:r>
      <w:r w:rsidR="00B147EA" w:rsidRPr="00525016">
        <w:rPr>
          <w:rFonts w:ascii="Arial" w:eastAsia="Arial" w:hAnsi="Arial" w:cs="Arial"/>
          <w:sz w:val="16"/>
          <w:szCs w:val="16"/>
        </w:rPr>
        <w:t>Anexa nr. 2</w:t>
      </w:r>
      <w:r w:rsidR="008E6716" w:rsidRPr="00525016">
        <w:rPr>
          <w:rFonts w:ascii="Arial" w:eastAsia="Arial" w:hAnsi="Arial" w:cs="Arial"/>
          <w:sz w:val="16"/>
          <w:szCs w:val="16"/>
        </w:rPr>
        <w:t xml:space="preserve"> </w:t>
      </w:r>
      <w:r w:rsidR="00B147EA" w:rsidRPr="00525016">
        <w:rPr>
          <w:rFonts w:ascii="Arial" w:eastAsia="Arial" w:hAnsi="Arial" w:cs="Arial"/>
          <w:sz w:val="16"/>
          <w:szCs w:val="16"/>
        </w:rPr>
        <w:t xml:space="preserve"> la </w:t>
      </w:r>
      <w:r w:rsidR="002D394B" w:rsidRPr="00525016">
        <w:rPr>
          <w:rStyle w:val="tpa1"/>
          <w:rFonts w:ascii="Verdana" w:hAnsi="Verdana"/>
          <w:sz w:val="16"/>
          <w:szCs w:val="16"/>
        </w:rPr>
        <w:t>Normele metodologice</w:t>
      </w:r>
      <w:r w:rsidR="00B147EA" w:rsidRPr="00525016">
        <w:rPr>
          <w:rStyle w:val="tpa1"/>
          <w:rFonts w:ascii="Verdana" w:hAnsi="Verdana"/>
          <w:sz w:val="16"/>
          <w:szCs w:val="16"/>
        </w:rPr>
        <w:t xml:space="preserve"> privind regulile şi criteriile specifice de acordare a finanţărilor nerambursabile în </w:t>
      </w:r>
      <w:r w:rsidR="00A4744A" w:rsidRPr="00525016">
        <w:rPr>
          <w:rStyle w:val="tpa1"/>
          <w:rFonts w:ascii="Verdana" w:hAnsi="Verdana"/>
          <w:sz w:val="16"/>
          <w:szCs w:val="16"/>
        </w:rPr>
        <w:t>anul</w:t>
      </w:r>
      <w:r w:rsidR="00B147EA" w:rsidRPr="00525016">
        <w:rPr>
          <w:rStyle w:val="tpa1"/>
          <w:rFonts w:ascii="Verdana" w:hAnsi="Verdana"/>
          <w:sz w:val="16"/>
          <w:szCs w:val="16"/>
        </w:rPr>
        <w:t xml:space="preserve"> 202</w:t>
      </w:r>
      <w:r w:rsidR="00A4744A" w:rsidRPr="00525016">
        <w:rPr>
          <w:rStyle w:val="tpa1"/>
          <w:rFonts w:ascii="Verdana" w:hAnsi="Verdana"/>
          <w:sz w:val="16"/>
          <w:szCs w:val="16"/>
        </w:rPr>
        <w:t>3</w:t>
      </w:r>
    </w:p>
    <w:p w:rsidR="001F1C2E" w:rsidRPr="00525016" w:rsidRDefault="001F1C2E" w:rsidP="001F1C2E">
      <w:pPr>
        <w:jc w:val="center"/>
        <w:rPr>
          <w:rStyle w:val="tal1"/>
          <w:rFonts w:ascii="Verdana" w:hAnsi="Verdana" w:cs="Arial"/>
          <w:sz w:val="16"/>
          <w:szCs w:val="16"/>
          <w:lang w:val="eu-ES"/>
        </w:rPr>
      </w:pPr>
    </w:p>
    <w:p w:rsidR="002F42A0" w:rsidRPr="00941CC3" w:rsidRDefault="0022405A" w:rsidP="001F1C2E">
      <w:pPr>
        <w:spacing w:line="360" w:lineRule="auto"/>
        <w:jc w:val="center"/>
        <w:rPr>
          <w:rFonts w:ascii="Arial" w:eastAsia="Arial" w:hAnsi="Arial" w:cs="Arial"/>
          <w:b/>
          <w:sz w:val="36"/>
          <w:szCs w:val="36"/>
        </w:rPr>
      </w:pPr>
      <w:r w:rsidRPr="00941CC3">
        <w:rPr>
          <w:rFonts w:ascii="Arial" w:eastAsia="Arial" w:hAnsi="Arial" w:cs="Arial"/>
          <w:b/>
          <w:sz w:val="36"/>
          <w:szCs w:val="36"/>
          <w:u w:val="single"/>
        </w:rPr>
        <w:t>CERERE</w:t>
      </w:r>
      <w:r w:rsidR="00D107F9" w:rsidRPr="00941CC3">
        <w:rPr>
          <w:rFonts w:ascii="Arial" w:eastAsia="Arial" w:hAnsi="Arial" w:cs="Arial"/>
          <w:b/>
          <w:sz w:val="36"/>
          <w:szCs w:val="36"/>
          <w:u w:val="single"/>
        </w:rPr>
        <w:t>*</w:t>
      </w:r>
      <w:r w:rsidRPr="00941CC3">
        <w:rPr>
          <w:rFonts w:ascii="Arial" w:eastAsia="Arial" w:hAnsi="Arial" w:cs="Arial"/>
          <w:b/>
          <w:sz w:val="36"/>
          <w:szCs w:val="36"/>
          <w:u w:val="single"/>
        </w:rPr>
        <w:t xml:space="preserve"> DE </w:t>
      </w:r>
      <w:r w:rsidR="00C712C5" w:rsidRPr="00941CC3">
        <w:rPr>
          <w:rFonts w:ascii="Arial" w:eastAsia="Arial" w:hAnsi="Arial" w:cs="Arial"/>
          <w:b/>
          <w:sz w:val="36"/>
          <w:szCs w:val="36"/>
          <w:u w:val="single"/>
        </w:rPr>
        <w:t xml:space="preserve">ATRIBUIRE A </w:t>
      </w:r>
      <w:r w:rsidRPr="00941CC3">
        <w:rPr>
          <w:rFonts w:ascii="Arial" w:eastAsia="Arial" w:hAnsi="Arial" w:cs="Arial"/>
          <w:b/>
          <w:sz w:val="36"/>
          <w:szCs w:val="36"/>
          <w:u w:val="single"/>
        </w:rPr>
        <w:t>FINANŢ</w:t>
      </w:r>
      <w:r w:rsidR="00C712C5" w:rsidRPr="00941CC3">
        <w:rPr>
          <w:rFonts w:ascii="Arial" w:eastAsia="Arial" w:hAnsi="Arial" w:cs="Arial"/>
          <w:b/>
          <w:sz w:val="36"/>
          <w:szCs w:val="36"/>
          <w:u w:val="single"/>
        </w:rPr>
        <w:t>ĂRII</w:t>
      </w:r>
      <w:r w:rsidRPr="00941CC3">
        <w:rPr>
          <w:rFonts w:ascii="Arial" w:eastAsia="Arial" w:hAnsi="Arial" w:cs="Arial"/>
          <w:b/>
          <w:sz w:val="36"/>
          <w:szCs w:val="36"/>
          <w:u w:val="single"/>
        </w:rPr>
        <w:t xml:space="preserve"> NERAMBURSABIL</w:t>
      </w:r>
      <w:r w:rsidR="00C712C5" w:rsidRPr="00941CC3">
        <w:rPr>
          <w:rFonts w:ascii="Arial" w:eastAsia="Arial" w:hAnsi="Arial" w:cs="Arial"/>
          <w:b/>
          <w:sz w:val="36"/>
          <w:szCs w:val="36"/>
          <w:u w:val="single"/>
        </w:rPr>
        <w:t xml:space="preserve">E </w:t>
      </w:r>
    </w:p>
    <w:p w:rsidR="00D37C61" w:rsidRPr="00D37C61" w:rsidRDefault="00D107F9" w:rsidP="00D37C61">
      <w:pPr>
        <w:tabs>
          <w:tab w:val="center" w:pos="4320"/>
          <w:tab w:val="right" w:pos="8640"/>
        </w:tabs>
        <w:rPr>
          <w:rFonts w:ascii="Arial" w:eastAsia="Arial" w:hAnsi="Arial" w:cs="Arial"/>
          <w:b/>
          <w:sz w:val="12"/>
          <w:szCs w:val="12"/>
        </w:rPr>
      </w:pPr>
      <w:r>
        <w:rPr>
          <w:rFonts w:ascii="Arial" w:eastAsia="Arial" w:hAnsi="Arial" w:cs="Arial"/>
          <w:b/>
          <w:sz w:val="30"/>
          <w:szCs w:val="30"/>
        </w:rPr>
        <w:t xml:space="preserve">           </w:t>
      </w:r>
      <w:r w:rsidR="00213688" w:rsidRPr="00213688">
        <w:rPr>
          <w:rFonts w:ascii="Arial" w:eastAsia="Arial" w:hAnsi="Arial" w:cs="Arial"/>
          <w:b/>
          <w:sz w:val="30"/>
          <w:szCs w:val="30"/>
        </w:rPr>
        <w:t>*</w:t>
      </w:r>
      <w:r w:rsidR="00D37C61" w:rsidRPr="00D37C61">
        <w:rPr>
          <w:rFonts w:ascii="Arial" w:eastAsia="Arial" w:hAnsi="Arial" w:cs="Arial"/>
          <w:b/>
          <w:sz w:val="12"/>
          <w:szCs w:val="12"/>
        </w:rPr>
        <w:t>se  complet</w:t>
      </w:r>
      <w:r w:rsidR="00D37C61" w:rsidRPr="00213688">
        <w:rPr>
          <w:rFonts w:ascii="Arial" w:eastAsia="Arial" w:hAnsi="Arial" w:cs="Arial"/>
          <w:b/>
          <w:sz w:val="12"/>
          <w:szCs w:val="12"/>
        </w:rPr>
        <w:t>ează</w:t>
      </w:r>
      <w:r w:rsidR="00D37C61" w:rsidRPr="00D37C61">
        <w:rPr>
          <w:rFonts w:ascii="Arial" w:eastAsia="Arial" w:hAnsi="Arial" w:cs="Arial"/>
          <w:b/>
          <w:sz w:val="12"/>
          <w:szCs w:val="12"/>
        </w:rPr>
        <w:t xml:space="preserve"> în formă tehnoredactată, cu caractere </w:t>
      </w:r>
      <w:r w:rsidR="00CE58AB">
        <w:rPr>
          <w:rFonts w:ascii="Arial" w:eastAsia="Arial" w:hAnsi="Arial" w:cs="Arial"/>
          <w:b/>
          <w:sz w:val="12"/>
          <w:szCs w:val="12"/>
        </w:rPr>
        <w:t>Arial/11</w:t>
      </w:r>
      <w:r w:rsidR="00D37C61" w:rsidRPr="00D37C61">
        <w:rPr>
          <w:rFonts w:ascii="Arial" w:eastAsia="Arial" w:hAnsi="Arial" w:cs="Arial"/>
          <w:b/>
          <w:sz w:val="12"/>
          <w:szCs w:val="12"/>
        </w:rPr>
        <w:t xml:space="preserve">. </w:t>
      </w:r>
    </w:p>
    <w:p w:rsidR="002F42A0" w:rsidRPr="00E11DAF" w:rsidRDefault="002F42A0" w:rsidP="00EE3BF3">
      <w:pPr>
        <w:spacing w:line="360" w:lineRule="auto"/>
        <w:rPr>
          <w:rFonts w:ascii="Arial" w:eastAsia="Arial" w:hAnsi="Arial" w:cs="Arial"/>
          <w:b/>
          <w:strike/>
        </w:rPr>
      </w:pPr>
      <w:bookmarkStart w:id="0" w:name="do|caI|ar1|al2|liq"/>
      <w:bookmarkEnd w:id="0"/>
    </w:p>
    <w:p w:rsidR="001F1C2E" w:rsidRDefault="001F1C2E" w:rsidP="00AC44AC">
      <w:pPr>
        <w:numPr>
          <w:ilvl w:val="0"/>
          <w:numId w:val="2"/>
        </w:numPr>
        <w:rPr>
          <w:rFonts w:ascii="Arial" w:eastAsia="Arial" w:hAnsi="Arial" w:cs="Arial"/>
          <w:b/>
        </w:rPr>
      </w:pPr>
      <w:r>
        <w:rPr>
          <w:rFonts w:ascii="Arial" w:eastAsia="Arial" w:hAnsi="Arial" w:cs="Arial"/>
          <w:b/>
        </w:rPr>
        <w:t>DATE GENERALE</w:t>
      </w:r>
      <w:r w:rsidR="00BF4436" w:rsidRPr="00BF4436">
        <w:rPr>
          <w:rStyle w:val="FootnoteReference"/>
          <w:rFonts w:eastAsia="Arial" w:cs="Arial"/>
          <w:b/>
          <w:sz w:val="22"/>
          <w:szCs w:val="22"/>
        </w:rPr>
        <w:footnoteReference w:id="1"/>
      </w:r>
    </w:p>
    <w:p w:rsidR="00941CC3" w:rsidRDefault="00941CC3" w:rsidP="00941CC3">
      <w:pPr>
        <w:ind w:left="1080"/>
        <w:rPr>
          <w:rFonts w:ascii="Arial" w:eastAsia="Arial" w:hAnsi="Arial" w:cs="Arial"/>
          <w:b/>
        </w:rPr>
      </w:pPr>
    </w:p>
    <w:p w:rsidR="001F1C2E" w:rsidRDefault="00941CC3" w:rsidP="00941CC3">
      <w:pPr>
        <w:widowControl/>
        <w:ind w:firstLine="360"/>
        <w:rPr>
          <w:rFonts w:ascii="Arial" w:eastAsia="Arial" w:hAnsi="Arial" w:cs="Arial"/>
          <w:b/>
        </w:rPr>
      </w:pPr>
      <w:r>
        <w:rPr>
          <w:rFonts w:ascii="Arial" w:eastAsia="Arial" w:hAnsi="Arial" w:cs="Arial"/>
          <w:b/>
        </w:rPr>
        <w:t>1a. Informații generale despre proiect:</w:t>
      </w:r>
    </w:p>
    <w:p w:rsidR="00941CC3" w:rsidRDefault="00941CC3" w:rsidP="00941CC3">
      <w:pPr>
        <w:widowControl/>
        <w:ind w:firstLine="360"/>
        <w:rPr>
          <w:rFonts w:ascii="Arial" w:eastAsia="Arial" w:hAnsi="Arial" w:cs="Arial"/>
          <w:b/>
        </w:rPr>
      </w:pPr>
    </w:p>
    <w:tbl>
      <w:tblPr>
        <w:tblW w:w="93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3881"/>
        <w:gridCol w:w="5422"/>
      </w:tblGrid>
      <w:tr w:rsidR="001F1C2E" w:rsidTr="004E4B3E">
        <w:trPr>
          <w:trHeight w:val="454"/>
          <w:jc w:val="center"/>
        </w:trPr>
        <w:tc>
          <w:tcPr>
            <w:tcW w:w="3881"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Pr="00355F36" w:rsidRDefault="00CE58AB" w:rsidP="00CE58AB">
            <w:pPr>
              <w:widowControl/>
              <w:rPr>
                <w:rFonts w:ascii="Arial" w:eastAsia="Arial" w:hAnsi="Arial" w:cs="Arial"/>
                <w:b/>
                <w:sz w:val="20"/>
                <w:szCs w:val="20"/>
              </w:rPr>
            </w:pPr>
            <w:r>
              <w:rPr>
                <w:rFonts w:ascii="Arial" w:eastAsia="Arial" w:hAnsi="Arial" w:cs="Arial"/>
                <w:b/>
                <w:sz w:val="20"/>
                <w:szCs w:val="20"/>
              </w:rPr>
              <w:t>Titlu/denumire proiect</w:t>
            </w:r>
            <w:r w:rsidR="001F1C2E" w:rsidRPr="00355F36">
              <w:rPr>
                <w:rFonts w:ascii="Arial" w:eastAsia="Arial" w:hAnsi="Arial" w:cs="Arial"/>
                <w:b/>
                <w:sz w:val="20"/>
                <w:szCs w:val="20"/>
              </w:rPr>
              <w:t>:</w:t>
            </w:r>
          </w:p>
        </w:tc>
        <w:tc>
          <w:tcPr>
            <w:tcW w:w="5422"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b/>
                <w:sz w:val="20"/>
                <w:szCs w:val="20"/>
              </w:rPr>
            </w:pPr>
          </w:p>
        </w:tc>
      </w:tr>
      <w:tr w:rsidR="001F1C2E" w:rsidTr="004E4B3E">
        <w:trPr>
          <w:trHeight w:val="454"/>
          <w:jc w:val="center"/>
        </w:trPr>
        <w:tc>
          <w:tcPr>
            <w:tcW w:w="3881"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CE58AB" w:rsidRDefault="00CE58AB" w:rsidP="00CE58AB">
            <w:pPr>
              <w:widowControl/>
              <w:rPr>
                <w:rFonts w:ascii="Arial" w:eastAsia="Arial" w:hAnsi="Arial" w:cs="Arial"/>
                <w:b/>
                <w:sz w:val="20"/>
                <w:szCs w:val="20"/>
              </w:rPr>
            </w:pPr>
            <w:r>
              <w:rPr>
                <w:rFonts w:ascii="Arial" w:eastAsia="Arial" w:hAnsi="Arial" w:cs="Arial"/>
                <w:b/>
                <w:sz w:val="20"/>
                <w:szCs w:val="20"/>
              </w:rPr>
              <w:t>Perioada*</w:t>
            </w:r>
          </w:p>
          <w:p w:rsidR="001F1C2E" w:rsidRPr="00355F36" w:rsidRDefault="00CE58AB" w:rsidP="00CE58AB">
            <w:pPr>
              <w:widowControl/>
              <w:rPr>
                <w:rFonts w:ascii="Arial" w:eastAsia="Arial" w:hAnsi="Arial" w:cs="Arial"/>
                <w:b/>
                <w:sz w:val="20"/>
                <w:szCs w:val="20"/>
              </w:rPr>
            </w:pPr>
            <w:r>
              <w:rPr>
                <w:rFonts w:ascii="Arial" w:eastAsia="Arial" w:hAnsi="Arial" w:cs="Arial"/>
                <w:b/>
                <w:sz w:val="20"/>
                <w:szCs w:val="20"/>
              </w:rPr>
              <w:t>*</w:t>
            </w:r>
            <w:r>
              <w:rPr>
                <w:rFonts w:ascii="Arial" w:eastAsia="Arial" w:hAnsi="Arial" w:cs="Arial"/>
                <w:b/>
                <w:sz w:val="12"/>
                <w:szCs w:val="12"/>
              </w:rPr>
              <w:t>conform def. de la art 1</w:t>
            </w:r>
            <w:r w:rsidRPr="00D37C61">
              <w:rPr>
                <w:rFonts w:ascii="Arial" w:eastAsia="Arial" w:hAnsi="Arial" w:cs="Arial"/>
                <w:b/>
                <w:sz w:val="12"/>
                <w:szCs w:val="12"/>
              </w:rPr>
              <w:t>. alin. (</w:t>
            </w:r>
            <w:r>
              <w:rPr>
                <w:rFonts w:ascii="Arial" w:eastAsia="Arial" w:hAnsi="Arial" w:cs="Arial"/>
                <w:b/>
                <w:sz w:val="12"/>
                <w:szCs w:val="12"/>
              </w:rPr>
              <w:t>2), lit. q</w:t>
            </w:r>
            <w:r w:rsidRPr="00D37C61">
              <w:rPr>
                <w:rFonts w:ascii="Arial" w:eastAsia="Arial" w:hAnsi="Arial" w:cs="Arial"/>
                <w:b/>
                <w:sz w:val="12"/>
                <w:szCs w:val="12"/>
              </w:rPr>
              <w:t xml:space="preserve">) și </w:t>
            </w:r>
            <w:r>
              <w:rPr>
                <w:rFonts w:ascii="Arial" w:eastAsia="Arial" w:hAnsi="Arial" w:cs="Arial"/>
                <w:b/>
                <w:sz w:val="12"/>
                <w:szCs w:val="12"/>
              </w:rPr>
              <w:t>r)</w:t>
            </w:r>
            <w:r w:rsidRPr="00D37C61">
              <w:rPr>
                <w:rFonts w:ascii="Arial" w:eastAsia="Arial" w:hAnsi="Arial" w:cs="Arial"/>
                <w:b/>
                <w:sz w:val="12"/>
                <w:szCs w:val="12"/>
              </w:rPr>
              <w:t xml:space="preserve"> din OG nr. 51/1998)</w:t>
            </w:r>
          </w:p>
        </w:tc>
        <w:tc>
          <w:tcPr>
            <w:tcW w:w="5422"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b/>
                <w:sz w:val="20"/>
                <w:szCs w:val="20"/>
              </w:rPr>
            </w:pPr>
          </w:p>
        </w:tc>
      </w:tr>
      <w:tr w:rsidR="00C32A36" w:rsidTr="004E4B3E">
        <w:trPr>
          <w:trHeight w:val="454"/>
          <w:jc w:val="center"/>
        </w:trPr>
        <w:tc>
          <w:tcPr>
            <w:tcW w:w="3881"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CE58AB" w:rsidRDefault="00CE58AB" w:rsidP="00CE58AB">
            <w:pPr>
              <w:widowControl/>
              <w:rPr>
                <w:rFonts w:ascii="Arial" w:eastAsia="Arial" w:hAnsi="Arial" w:cs="Arial"/>
                <w:b/>
                <w:sz w:val="20"/>
                <w:szCs w:val="20"/>
              </w:rPr>
            </w:pPr>
            <w:r>
              <w:rPr>
                <w:rFonts w:ascii="Arial" w:eastAsia="Arial" w:hAnsi="Arial" w:cs="Arial"/>
                <w:b/>
                <w:sz w:val="20"/>
                <w:szCs w:val="20"/>
              </w:rPr>
              <w:t xml:space="preserve">         </w:t>
            </w:r>
            <w:r w:rsidR="004866A9">
              <w:rPr>
                <w:rFonts w:ascii="Arial" w:eastAsia="Arial" w:hAnsi="Arial" w:cs="Arial"/>
                <w:b/>
                <w:sz w:val="20"/>
                <w:szCs w:val="20"/>
              </w:rPr>
              <w:t>1.</w:t>
            </w:r>
            <w:r>
              <w:rPr>
                <w:rFonts w:ascii="Arial" w:eastAsia="Arial" w:hAnsi="Arial" w:cs="Arial"/>
                <w:b/>
                <w:sz w:val="20"/>
                <w:szCs w:val="20"/>
              </w:rPr>
              <w:t xml:space="preserve">           </w:t>
            </w:r>
            <w:r w:rsidRPr="00355F36">
              <w:rPr>
                <w:rFonts w:ascii="Arial" w:eastAsia="Arial" w:hAnsi="Arial" w:cs="Arial"/>
                <w:b/>
                <w:sz w:val="20"/>
                <w:szCs w:val="20"/>
              </w:rPr>
              <w:t xml:space="preserve">de </w:t>
            </w:r>
            <w:r>
              <w:rPr>
                <w:rFonts w:ascii="Arial" w:eastAsia="Arial" w:hAnsi="Arial" w:cs="Arial"/>
                <w:b/>
                <w:sz w:val="20"/>
                <w:szCs w:val="20"/>
              </w:rPr>
              <w:t>derulare/</w:t>
            </w:r>
            <w:r w:rsidRPr="00CE58AB">
              <w:rPr>
                <w:rFonts w:ascii="Arial" w:eastAsia="Arial" w:hAnsi="Arial" w:cs="Arial"/>
                <w:b/>
                <w:sz w:val="20"/>
                <w:szCs w:val="20"/>
              </w:rPr>
              <w:t>desfăşurare:</w:t>
            </w:r>
            <w:r w:rsidRPr="00355F36">
              <w:rPr>
                <w:rFonts w:ascii="Arial" w:eastAsia="Arial" w:hAnsi="Arial" w:cs="Arial"/>
                <w:b/>
                <w:sz w:val="20"/>
                <w:szCs w:val="20"/>
              </w:rPr>
              <w:t xml:space="preserve"> </w:t>
            </w:r>
          </w:p>
          <w:p w:rsidR="00C32A36" w:rsidRPr="00355F36" w:rsidRDefault="00C32A36" w:rsidP="00CE58AB">
            <w:pPr>
              <w:widowControl/>
              <w:rPr>
                <w:rFonts w:ascii="Arial" w:eastAsia="Arial" w:hAnsi="Arial" w:cs="Arial"/>
                <w:b/>
                <w:sz w:val="20"/>
                <w:szCs w:val="20"/>
              </w:rPr>
            </w:pPr>
          </w:p>
        </w:tc>
        <w:tc>
          <w:tcPr>
            <w:tcW w:w="5422" w:type="dxa"/>
            <w:tcBorders>
              <w:top w:val="single" w:sz="4" w:space="0" w:color="000000"/>
              <w:left w:val="single" w:sz="4" w:space="0" w:color="000000"/>
              <w:bottom w:val="single" w:sz="4" w:space="0" w:color="000000"/>
              <w:right w:val="single" w:sz="4" w:space="0" w:color="000000"/>
            </w:tcBorders>
            <w:vAlign w:val="center"/>
          </w:tcPr>
          <w:p w:rsidR="00C32A36" w:rsidRPr="00355F36" w:rsidRDefault="00C32A36" w:rsidP="000917F4">
            <w:pPr>
              <w:rPr>
                <w:rFonts w:ascii="Arial" w:eastAsia="Arial" w:hAnsi="Arial" w:cs="Arial"/>
                <w:b/>
                <w:sz w:val="20"/>
                <w:szCs w:val="20"/>
              </w:rPr>
            </w:pPr>
          </w:p>
        </w:tc>
      </w:tr>
      <w:tr w:rsidR="00CE58AB" w:rsidTr="004E4B3E">
        <w:trPr>
          <w:trHeight w:val="454"/>
          <w:jc w:val="center"/>
        </w:trPr>
        <w:tc>
          <w:tcPr>
            <w:tcW w:w="3881"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CE58AB" w:rsidRPr="00355F36" w:rsidRDefault="00CE58AB" w:rsidP="00CE58AB">
            <w:pPr>
              <w:widowControl/>
              <w:rPr>
                <w:rFonts w:ascii="Arial" w:eastAsia="Arial" w:hAnsi="Arial" w:cs="Arial"/>
                <w:b/>
                <w:sz w:val="20"/>
                <w:szCs w:val="20"/>
              </w:rPr>
            </w:pPr>
            <w:r>
              <w:rPr>
                <w:rFonts w:ascii="Arial" w:eastAsia="Arial" w:hAnsi="Arial" w:cs="Arial"/>
                <w:b/>
                <w:sz w:val="20"/>
                <w:szCs w:val="20"/>
              </w:rPr>
              <w:t xml:space="preserve">         </w:t>
            </w:r>
            <w:r w:rsidR="004866A9">
              <w:rPr>
                <w:rFonts w:ascii="Arial" w:eastAsia="Arial" w:hAnsi="Arial" w:cs="Arial"/>
                <w:b/>
                <w:sz w:val="20"/>
                <w:szCs w:val="20"/>
              </w:rPr>
              <w:t>2.</w:t>
            </w:r>
            <w:r>
              <w:rPr>
                <w:rFonts w:ascii="Arial" w:eastAsia="Arial" w:hAnsi="Arial" w:cs="Arial"/>
                <w:b/>
                <w:sz w:val="20"/>
                <w:szCs w:val="20"/>
              </w:rPr>
              <w:t xml:space="preserve">           </w:t>
            </w:r>
            <w:r w:rsidRPr="00355F36">
              <w:rPr>
                <w:rFonts w:ascii="Arial" w:eastAsia="Arial" w:hAnsi="Arial" w:cs="Arial"/>
                <w:b/>
                <w:sz w:val="20"/>
                <w:szCs w:val="20"/>
              </w:rPr>
              <w:t xml:space="preserve">de </w:t>
            </w:r>
            <w:r>
              <w:rPr>
                <w:rFonts w:ascii="Arial" w:eastAsia="Arial" w:hAnsi="Arial" w:cs="Arial"/>
                <w:b/>
                <w:sz w:val="20"/>
                <w:szCs w:val="20"/>
              </w:rPr>
              <w:t>implementare/</w:t>
            </w:r>
            <w:r w:rsidRPr="00CE58AB">
              <w:rPr>
                <w:rFonts w:ascii="Arial" w:eastAsia="Arial" w:hAnsi="Arial" w:cs="Arial"/>
                <w:b/>
                <w:sz w:val="20"/>
                <w:szCs w:val="20"/>
              </w:rPr>
              <w:t>durata:</w:t>
            </w:r>
          </w:p>
        </w:tc>
        <w:tc>
          <w:tcPr>
            <w:tcW w:w="5422" w:type="dxa"/>
            <w:tcBorders>
              <w:top w:val="single" w:sz="4" w:space="0" w:color="000000"/>
              <w:left w:val="single" w:sz="4" w:space="0" w:color="000000"/>
              <w:bottom w:val="single" w:sz="4" w:space="0" w:color="000000"/>
              <w:right w:val="single" w:sz="4" w:space="0" w:color="000000"/>
            </w:tcBorders>
            <w:vAlign w:val="center"/>
          </w:tcPr>
          <w:p w:rsidR="00CE58AB" w:rsidRPr="00355F36" w:rsidRDefault="00CE58AB" w:rsidP="000917F4">
            <w:pPr>
              <w:rPr>
                <w:rFonts w:ascii="Arial" w:eastAsia="Arial" w:hAnsi="Arial" w:cs="Arial"/>
                <w:b/>
                <w:sz w:val="20"/>
                <w:szCs w:val="20"/>
              </w:rPr>
            </w:pPr>
          </w:p>
        </w:tc>
      </w:tr>
      <w:tr w:rsidR="00C32A36" w:rsidTr="004E4B3E">
        <w:trPr>
          <w:trHeight w:val="454"/>
          <w:jc w:val="center"/>
        </w:trPr>
        <w:tc>
          <w:tcPr>
            <w:tcW w:w="3881"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C32A36" w:rsidRPr="00355F36" w:rsidRDefault="00C32A36" w:rsidP="00C32A36">
            <w:pPr>
              <w:widowControl/>
              <w:rPr>
                <w:rFonts w:ascii="Arial" w:eastAsia="Arial" w:hAnsi="Arial" w:cs="Arial"/>
                <w:b/>
                <w:sz w:val="20"/>
                <w:szCs w:val="20"/>
              </w:rPr>
            </w:pPr>
            <w:r w:rsidRPr="00355F36">
              <w:rPr>
                <w:rFonts w:ascii="Arial" w:eastAsia="Arial" w:hAnsi="Arial" w:cs="Arial"/>
                <w:b/>
                <w:sz w:val="20"/>
                <w:szCs w:val="20"/>
              </w:rPr>
              <w:t xml:space="preserve">Locul </w:t>
            </w:r>
            <w:r>
              <w:rPr>
                <w:rFonts w:ascii="Arial" w:eastAsia="Arial" w:hAnsi="Arial" w:cs="Arial"/>
                <w:b/>
                <w:sz w:val="20"/>
                <w:szCs w:val="20"/>
              </w:rPr>
              <w:t>implementării</w:t>
            </w:r>
            <w:r w:rsidRPr="00355F36">
              <w:rPr>
                <w:rFonts w:ascii="Arial" w:eastAsia="Arial" w:hAnsi="Arial" w:cs="Arial"/>
                <w:b/>
                <w:sz w:val="20"/>
                <w:szCs w:val="20"/>
              </w:rPr>
              <w:t>:</w:t>
            </w:r>
          </w:p>
        </w:tc>
        <w:tc>
          <w:tcPr>
            <w:tcW w:w="5422" w:type="dxa"/>
            <w:tcBorders>
              <w:top w:val="single" w:sz="4" w:space="0" w:color="000000"/>
              <w:left w:val="single" w:sz="4" w:space="0" w:color="000000"/>
              <w:bottom w:val="single" w:sz="4" w:space="0" w:color="000000"/>
              <w:right w:val="single" w:sz="4" w:space="0" w:color="000000"/>
            </w:tcBorders>
            <w:vAlign w:val="center"/>
          </w:tcPr>
          <w:p w:rsidR="00C32A36" w:rsidRPr="00355F36" w:rsidRDefault="00C32A36" w:rsidP="00A35C7D">
            <w:pPr>
              <w:rPr>
                <w:rFonts w:ascii="Arial" w:eastAsia="Arial" w:hAnsi="Arial" w:cs="Arial"/>
                <w:b/>
                <w:sz w:val="20"/>
                <w:szCs w:val="20"/>
              </w:rPr>
            </w:pPr>
          </w:p>
        </w:tc>
      </w:tr>
    </w:tbl>
    <w:p w:rsidR="001F1C2E" w:rsidRDefault="001F1C2E" w:rsidP="001F1C2E">
      <w:pPr>
        <w:widowControl/>
        <w:rPr>
          <w:rFonts w:ascii="Arial" w:eastAsia="Arial" w:hAnsi="Arial" w:cs="Arial"/>
          <w:b/>
        </w:rPr>
      </w:pPr>
    </w:p>
    <w:p w:rsidR="001F1C2E" w:rsidRDefault="00056501" w:rsidP="001F1C2E">
      <w:pPr>
        <w:widowControl/>
        <w:rPr>
          <w:rFonts w:ascii="Arial" w:eastAsia="Arial" w:hAnsi="Arial" w:cs="Arial"/>
          <w:b/>
        </w:rPr>
      </w:pPr>
      <w:r>
        <w:rPr>
          <w:rFonts w:ascii="Arial" w:eastAsia="Arial" w:hAnsi="Arial" w:cs="Arial"/>
          <w:b/>
        </w:rPr>
        <w:t xml:space="preserve">      1</w:t>
      </w:r>
      <w:r w:rsidR="00941CC3">
        <w:rPr>
          <w:rFonts w:ascii="Arial" w:eastAsia="Arial" w:hAnsi="Arial" w:cs="Arial"/>
          <w:b/>
        </w:rPr>
        <w:t>b.</w:t>
      </w:r>
      <w:r w:rsidR="001F1C2E">
        <w:rPr>
          <w:rFonts w:ascii="Arial" w:eastAsia="Arial" w:hAnsi="Arial" w:cs="Arial"/>
          <w:b/>
        </w:rPr>
        <w:t xml:space="preserve"> Datele de identificare ale solicitantului:</w:t>
      </w:r>
    </w:p>
    <w:p w:rsidR="001F1C2E" w:rsidRDefault="001F1C2E" w:rsidP="001F1C2E">
      <w:pPr>
        <w:widowControl/>
        <w:rPr>
          <w:rFonts w:ascii="Arial" w:eastAsia="Arial" w:hAnsi="Arial" w:cs="Arial"/>
          <w:b/>
        </w:rPr>
      </w:pPr>
    </w:p>
    <w:tbl>
      <w:tblPr>
        <w:tblW w:w="93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3813"/>
        <w:gridCol w:w="5490"/>
      </w:tblGrid>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Pr="00355F36" w:rsidRDefault="001F1C2E" w:rsidP="00A35C7D">
            <w:pPr>
              <w:ind w:left="180" w:hanging="180"/>
              <w:rPr>
                <w:rFonts w:ascii="Arial" w:eastAsia="Arial" w:hAnsi="Arial" w:cs="Arial"/>
                <w:b/>
                <w:sz w:val="20"/>
                <w:szCs w:val="20"/>
              </w:rPr>
            </w:pPr>
            <w:r w:rsidRPr="00355F36">
              <w:rPr>
                <w:rFonts w:ascii="Arial" w:eastAsia="Arial" w:hAnsi="Arial" w:cs="Arial"/>
                <w:b/>
                <w:sz w:val="20"/>
                <w:szCs w:val="20"/>
              </w:rPr>
              <w:t>Denumirea solicitantului:</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D311A5" w:rsidRDefault="008373D3" w:rsidP="00A35C7D">
            <w:pPr>
              <w:rPr>
                <w:rFonts w:ascii="Arial" w:eastAsia="Arial" w:hAnsi="Arial" w:cs="Arial"/>
                <w:b/>
                <w:sz w:val="20"/>
                <w:szCs w:val="20"/>
              </w:rPr>
            </w:pPr>
            <w:r>
              <w:rPr>
                <w:rFonts w:ascii="Arial" w:eastAsia="Arial" w:hAnsi="Arial" w:cs="Arial"/>
                <w:b/>
                <w:sz w:val="20"/>
                <w:szCs w:val="20"/>
              </w:rPr>
              <w:t>Reprezentant legal</w:t>
            </w:r>
            <w:r w:rsidR="001F1C2E" w:rsidRPr="00355F36">
              <w:rPr>
                <w:rFonts w:ascii="Arial" w:eastAsia="Arial" w:hAnsi="Arial" w:cs="Arial"/>
                <w:b/>
                <w:sz w:val="20"/>
                <w:szCs w:val="20"/>
              </w:rPr>
              <w:t xml:space="preserve"> </w:t>
            </w:r>
          </w:p>
          <w:p w:rsidR="001F1C2E" w:rsidRPr="00355F36" w:rsidRDefault="001F1C2E" w:rsidP="00A35C7D">
            <w:pPr>
              <w:rPr>
                <w:rFonts w:ascii="Arial" w:eastAsia="Arial" w:hAnsi="Arial" w:cs="Arial"/>
                <w:b/>
                <w:sz w:val="20"/>
                <w:szCs w:val="20"/>
              </w:rPr>
            </w:pPr>
            <w:r w:rsidRPr="00355F36">
              <w:rPr>
                <w:rFonts w:ascii="Arial" w:eastAsia="Arial" w:hAnsi="Arial" w:cs="Arial"/>
                <w:b/>
                <w:sz w:val="20"/>
                <w:szCs w:val="20"/>
              </w:rPr>
              <w:t>(nume, funcţie):</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D311A5" w:rsidRDefault="001F1C2E" w:rsidP="00A35C7D">
            <w:pPr>
              <w:rPr>
                <w:rFonts w:ascii="Arial" w:eastAsia="Arial" w:hAnsi="Arial" w:cs="Arial"/>
                <w:b/>
                <w:sz w:val="20"/>
                <w:szCs w:val="20"/>
              </w:rPr>
            </w:pPr>
            <w:r w:rsidRPr="00355F36">
              <w:rPr>
                <w:rFonts w:ascii="Arial" w:eastAsia="Arial" w:hAnsi="Arial" w:cs="Arial"/>
                <w:b/>
                <w:sz w:val="20"/>
                <w:szCs w:val="20"/>
              </w:rPr>
              <w:t xml:space="preserve">Director economic/Contabil </w:t>
            </w:r>
          </w:p>
          <w:p w:rsidR="001F1C2E" w:rsidRPr="00355F36" w:rsidRDefault="001F1C2E" w:rsidP="00A35C7D">
            <w:pPr>
              <w:rPr>
                <w:rFonts w:ascii="Arial" w:eastAsia="Arial" w:hAnsi="Arial" w:cs="Arial"/>
                <w:b/>
                <w:sz w:val="20"/>
                <w:szCs w:val="20"/>
              </w:rPr>
            </w:pPr>
            <w:r w:rsidRPr="00355F36">
              <w:rPr>
                <w:rFonts w:ascii="Arial" w:eastAsia="Arial" w:hAnsi="Arial" w:cs="Arial"/>
                <w:b/>
                <w:sz w:val="20"/>
                <w:szCs w:val="20"/>
              </w:rPr>
              <w:t>(nume, funcţie):</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Default="00BF4436" w:rsidP="00A35C7D">
            <w:pPr>
              <w:rPr>
                <w:rFonts w:ascii="Arial" w:eastAsia="Arial" w:hAnsi="Arial" w:cs="Arial"/>
                <w:b/>
                <w:sz w:val="20"/>
                <w:szCs w:val="20"/>
              </w:rPr>
            </w:pPr>
            <w:r>
              <w:rPr>
                <w:rFonts w:ascii="Arial" w:eastAsia="Arial" w:hAnsi="Arial" w:cs="Arial"/>
                <w:b/>
                <w:sz w:val="20"/>
                <w:szCs w:val="20"/>
              </w:rPr>
              <w:t>Date de identificare: (CUI*</w:t>
            </w:r>
            <w:r w:rsidR="001F1C2E" w:rsidRPr="00355F36">
              <w:rPr>
                <w:rFonts w:ascii="Arial" w:eastAsia="Arial" w:hAnsi="Arial" w:cs="Arial"/>
                <w:b/>
                <w:sz w:val="20"/>
                <w:szCs w:val="20"/>
              </w:rPr>
              <w:t>)</w:t>
            </w:r>
          </w:p>
          <w:p w:rsidR="00BF4436" w:rsidRPr="00355F36" w:rsidRDefault="00BF4436" w:rsidP="007E5BBF">
            <w:pPr>
              <w:rPr>
                <w:rFonts w:ascii="Arial" w:eastAsia="Arial" w:hAnsi="Arial" w:cs="Arial"/>
                <w:b/>
                <w:sz w:val="20"/>
                <w:szCs w:val="20"/>
              </w:rPr>
            </w:pPr>
            <w:r>
              <w:rPr>
                <w:rFonts w:ascii="Arial" w:eastAsia="Arial" w:hAnsi="Arial" w:cs="Arial"/>
                <w:b/>
                <w:sz w:val="20"/>
                <w:szCs w:val="20"/>
              </w:rPr>
              <w:t>*</w:t>
            </w:r>
            <w:r>
              <w:rPr>
                <w:rFonts w:ascii="Arial" w:hAnsi="Arial" w:cs="Arial"/>
                <w:color w:val="C00000"/>
                <w:sz w:val="10"/>
                <w:szCs w:val="10"/>
              </w:rPr>
              <w:t xml:space="preserve"> CNP</w:t>
            </w:r>
            <w:r w:rsidR="007E5BBF">
              <w:rPr>
                <w:rFonts w:ascii="Arial" w:hAnsi="Arial" w:cs="Arial"/>
                <w:color w:val="C00000"/>
                <w:sz w:val="10"/>
                <w:szCs w:val="10"/>
              </w:rPr>
              <w:t xml:space="preserve"> - </w:t>
            </w:r>
            <w:r>
              <w:rPr>
                <w:rFonts w:ascii="Arial" w:hAnsi="Arial" w:cs="Arial"/>
                <w:color w:val="C00000"/>
                <w:sz w:val="10"/>
                <w:szCs w:val="10"/>
              </w:rPr>
              <w:t xml:space="preserve"> </w:t>
            </w:r>
            <w:r w:rsidR="007E5BBF">
              <w:rPr>
                <w:rFonts w:ascii="Arial" w:hAnsi="Arial" w:cs="Arial"/>
                <w:color w:val="C00000"/>
                <w:sz w:val="10"/>
                <w:szCs w:val="10"/>
              </w:rPr>
              <w:t>pentru</w:t>
            </w:r>
            <w:r>
              <w:rPr>
                <w:rFonts w:ascii="Arial" w:hAnsi="Arial" w:cs="Arial"/>
                <w:color w:val="C00000"/>
                <w:sz w:val="10"/>
                <w:szCs w:val="10"/>
              </w:rPr>
              <w:t xml:space="preserve"> </w:t>
            </w:r>
            <w:r w:rsidRPr="00EE52FC">
              <w:rPr>
                <w:rFonts w:ascii="Arial" w:eastAsia="Arial" w:hAnsi="Arial" w:cs="Arial"/>
                <w:color w:val="C00000"/>
                <w:sz w:val="10"/>
                <w:szCs w:val="10"/>
              </w:rPr>
              <w:t>cererile depuse pentru fondul</w:t>
            </w:r>
            <w:r w:rsidRPr="00EE52FC">
              <w:rPr>
                <w:rFonts w:ascii="Arial" w:eastAsia="Arial" w:hAnsi="Arial" w:cs="Arial"/>
                <w:b/>
                <w:color w:val="C00000"/>
                <w:sz w:val="10"/>
                <w:szCs w:val="10"/>
              </w:rPr>
              <w:t xml:space="preserve">  ”Mobilitate 2023”</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Pr="00355F36" w:rsidRDefault="001F1C2E" w:rsidP="00A35C7D">
            <w:pPr>
              <w:rPr>
                <w:rFonts w:ascii="Arial" w:eastAsia="Arial" w:hAnsi="Arial" w:cs="Arial"/>
                <w:b/>
                <w:sz w:val="20"/>
                <w:szCs w:val="20"/>
              </w:rPr>
            </w:pPr>
            <w:r w:rsidRPr="00355F36">
              <w:rPr>
                <w:rFonts w:ascii="Arial" w:eastAsia="Arial" w:hAnsi="Arial" w:cs="Arial"/>
                <w:b/>
                <w:sz w:val="20"/>
                <w:szCs w:val="20"/>
              </w:rPr>
              <w:t>Cod fiscal:</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Pr="00355F36" w:rsidRDefault="001F1C2E" w:rsidP="00A35C7D">
            <w:pPr>
              <w:rPr>
                <w:rFonts w:ascii="Arial" w:eastAsia="Arial" w:hAnsi="Arial" w:cs="Arial"/>
                <w:b/>
                <w:sz w:val="20"/>
                <w:szCs w:val="20"/>
              </w:rPr>
            </w:pPr>
            <w:r w:rsidRPr="00355F36">
              <w:rPr>
                <w:rFonts w:ascii="Arial" w:eastAsia="Arial" w:hAnsi="Arial" w:cs="Arial"/>
                <w:b/>
                <w:sz w:val="20"/>
                <w:szCs w:val="20"/>
              </w:rPr>
              <w:t>Cont IBAN nr.:</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Pr="00355F36" w:rsidRDefault="008373D3" w:rsidP="008373D3">
            <w:pPr>
              <w:rPr>
                <w:rFonts w:ascii="Arial" w:eastAsia="Arial" w:hAnsi="Arial" w:cs="Arial"/>
                <w:b/>
                <w:sz w:val="20"/>
                <w:szCs w:val="20"/>
              </w:rPr>
            </w:pPr>
            <w:r>
              <w:rPr>
                <w:rFonts w:ascii="Arial" w:eastAsia="Arial" w:hAnsi="Arial" w:cs="Arial"/>
                <w:b/>
                <w:sz w:val="20"/>
                <w:szCs w:val="20"/>
              </w:rPr>
              <w:t>Ba</w:t>
            </w:r>
            <w:r w:rsidR="001F1C2E" w:rsidRPr="00355F36">
              <w:rPr>
                <w:rFonts w:ascii="Arial" w:eastAsia="Arial" w:hAnsi="Arial" w:cs="Arial"/>
                <w:b/>
                <w:sz w:val="20"/>
                <w:szCs w:val="20"/>
              </w:rPr>
              <w:t>nc</w:t>
            </w:r>
            <w:r>
              <w:rPr>
                <w:rFonts w:ascii="Arial" w:eastAsia="Arial" w:hAnsi="Arial" w:cs="Arial"/>
                <w:b/>
                <w:sz w:val="20"/>
                <w:szCs w:val="20"/>
              </w:rPr>
              <w:t>a</w:t>
            </w:r>
            <w:r w:rsidR="001F1C2E" w:rsidRPr="00355F36">
              <w:rPr>
                <w:rFonts w:ascii="Arial" w:eastAsia="Arial" w:hAnsi="Arial" w:cs="Arial"/>
                <w:b/>
                <w:sz w:val="20"/>
                <w:szCs w:val="20"/>
              </w:rPr>
              <w:t>:</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Pr="00355F36" w:rsidRDefault="001F1C2E" w:rsidP="00A35C7D">
            <w:pPr>
              <w:rPr>
                <w:rFonts w:ascii="Arial" w:eastAsia="Arial" w:hAnsi="Arial" w:cs="Arial"/>
                <w:b/>
                <w:sz w:val="20"/>
                <w:szCs w:val="20"/>
              </w:rPr>
            </w:pPr>
            <w:r w:rsidRPr="00355F36">
              <w:rPr>
                <w:rFonts w:ascii="Arial" w:eastAsia="Arial" w:hAnsi="Arial" w:cs="Arial"/>
                <w:b/>
                <w:sz w:val="20"/>
                <w:szCs w:val="20"/>
              </w:rPr>
              <w:t>Adresă de corespondenţă:</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Pr="00355F36" w:rsidRDefault="001F1C2E" w:rsidP="00A35C7D">
            <w:pPr>
              <w:rPr>
                <w:rFonts w:ascii="Arial" w:eastAsia="Arial" w:hAnsi="Arial" w:cs="Arial"/>
                <w:b/>
                <w:sz w:val="20"/>
                <w:szCs w:val="20"/>
              </w:rPr>
            </w:pPr>
            <w:r w:rsidRPr="00355F36">
              <w:rPr>
                <w:rFonts w:ascii="Arial" w:eastAsia="Arial" w:hAnsi="Arial" w:cs="Arial"/>
                <w:b/>
                <w:sz w:val="20"/>
                <w:szCs w:val="20"/>
              </w:rPr>
              <w:t>Telefon:</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Pr="00355F36" w:rsidRDefault="001F1C2E" w:rsidP="00A35C7D">
            <w:pPr>
              <w:rPr>
                <w:rFonts w:ascii="Arial" w:eastAsia="Arial" w:hAnsi="Arial" w:cs="Arial"/>
                <w:b/>
                <w:sz w:val="20"/>
                <w:szCs w:val="20"/>
              </w:rPr>
            </w:pPr>
            <w:r w:rsidRPr="00355F36">
              <w:rPr>
                <w:rFonts w:ascii="Arial" w:eastAsia="Arial" w:hAnsi="Arial" w:cs="Arial"/>
                <w:b/>
                <w:sz w:val="20"/>
                <w:szCs w:val="20"/>
              </w:rPr>
              <w:t>E-mail:</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Pr="00355F36" w:rsidRDefault="001F1C2E" w:rsidP="00A35C7D">
            <w:pPr>
              <w:rPr>
                <w:rFonts w:ascii="Arial" w:eastAsia="Arial" w:hAnsi="Arial" w:cs="Arial"/>
                <w:b/>
                <w:sz w:val="20"/>
                <w:szCs w:val="20"/>
              </w:rPr>
            </w:pPr>
            <w:r w:rsidRPr="00355F36">
              <w:rPr>
                <w:rFonts w:ascii="Arial" w:eastAsia="Arial" w:hAnsi="Arial" w:cs="Arial"/>
                <w:b/>
                <w:sz w:val="20"/>
                <w:szCs w:val="20"/>
              </w:rPr>
              <w:t>Adresă web:</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D311A5" w:rsidRDefault="001F1C2E" w:rsidP="00A35C7D">
            <w:pPr>
              <w:rPr>
                <w:rFonts w:ascii="Arial" w:eastAsia="Arial" w:hAnsi="Arial" w:cs="Arial"/>
                <w:b/>
                <w:sz w:val="20"/>
                <w:szCs w:val="20"/>
              </w:rPr>
            </w:pPr>
            <w:r w:rsidRPr="00355F36">
              <w:rPr>
                <w:rFonts w:ascii="Arial" w:eastAsia="Arial" w:hAnsi="Arial" w:cs="Arial"/>
                <w:b/>
                <w:sz w:val="20"/>
                <w:szCs w:val="20"/>
              </w:rPr>
              <w:t xml:space="preserve">Responsabil de proiect </w:t>
            </w:r>
          </w:p>
          <w:p w:rsidR="001F1C2E" w:rsidRPr="00355F36" w:rsidRDefault="001F1C2E" w:rsidP="00A35C7D">
            <w:pPr>
              <w:rPr>
                <w:rFonts w:ascii="Arial" w:eastAsia="Arial" w:hAnsi="Arial" w:cs="Arial"/>
                <w:b/>
                <w:sz w:val="20"/>
                <w:szCs w:val="20"/>
              </w:rPr>
            </w:pPr>
            <w:r w:rsidRPr="00355F36">
              <w:rPr>
                <w:rFonts w:ascii="Arial" w:eastAsia="Arial" w:hAnsi="Arial" w:cs="Arial"/>
                <w:b/>
                <w:sz w:val="20"/>
                <w:szCs w:val="20"/>
              </w:rPr>
              <w:t>(nume, funcție):</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Pr="00355F36" w:rsidRDefault="001F1C2E" w:rsidP="00A35C7D">
            <w:pPr>
              <w:rPr>
                <w:rFonts w:ascii="Arial" w:eastAsia="Arial" w:hAnsi="Arial" w:cs="Arial"/>
                <w:b/>
                <w:sz w:val="20"/>
                <w:szCs w:val="20"/>
              </w:rPr>
            </w:pPr>
            <w:r w:rsidRPr="00355F36">
              <w:rPr>
                <w:rFonts w:ascii="Arial" w:eastAsia="Arial" w:hAnsi="Arial" w:cs="Arial"/>
                <w:b/>
                <w:sz w:val="20"/>
                <w:szCs w:val="20"/>
              </w:rPr>
              <w:t>Telefon:</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r w:rsidR="001F1C2E" w:rsidTr="00D311A5">
        <w:trPr>
          <w:trHeight w:val="340"/>
          <w:jc w:val="center"/>
        </w:trPr>
        <w:tc>
          <w:tcPr>
            <w:tcW w:w="381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1F1C2E" w:rsidRPr="00355F36" w:rsidRDefault="001F1C2E" w:rsidP="00A35C7D">
            <w:pPr>
              <w:widowControl/>
              <w:rPr>
                <w:rFonts w:ascii="Arial" w:eastAsia="Arial" w:hAnsi="Arial" w:cs="Arial"/>
                <w:b/>
                <w:sz w:val="20"/>
                <w:szCs w:val="20"/>
              </w:rPr>
            </w:pPr>
            <w:r w:rsidRPr="00355F36">
              <w:rPr>
                <w:rFonts w:ascii="Arial" w:eastAsia="Arial" w:hAnsi="Arial" w:cs="Arial"/>
                <w:b/>
                <w:sz w:val="20"/>
                <w:szCs w:val="20"/>
              </w:rPr>
              <w:t>E-mail:</w:t>
            </w:r>
          </w:p>
        </w:tc>
        <w:tc>
          <w:tcPr>
            <w:tcW w:w="5490" w:type="dxa"/>
            <w:tcBorders>
              <w:top w:val="single" w:sz="4" w:space="0" w:color="000000"/>
              <w:left w:val="single" w:sz="4" w:space="0" w:color="000000"/>
              <w:bottom w:val="single" w:sz="4" w:space="0" w:color="000000"/>
              <w:right w:val="single" w:sz="4" w:space="0" w:color="000000"/>
            </w:tcBorders>
            <w:vAlign w:val="center"/>
          </w:tcPr>
          <w:p w:rsidR="001F1C2E" w:rsidRPr="00355F36" w:rsidRDefault="001F1C2E" w:rsidP="00A35C7D">
            <w:pPr>
              <w:rPr>
                <w:rFonts w:ascii="Arial" w:eastAsia="Arial" w:hAnsi="Arial" w:cs="Arial"/>
                <w:sz w:val="20"/>
                <w:szCs w:val="20"/>
              </w:rPr>
            </w:pPr>
          </w:p>
        </w:tc>
      </w:tr>
    </w:tbl>
    <w:p w:rsidR="002E59F9" w:rsidRDefault="002E59F9" w:rsidP="001E5AFA">
      <w:pPr>
        <w:jc w:val="both"/>
        <w:rPr>
          <w:rFonts w:ascii="Arial" w:eastAsia="Arial" w:hAnsi="Arial" w:cs="Arial"/>
          <w:b/>
          <w:sz w:val="22"/>
          <w:szCs w:val="22"/>
        </w:rPr>
      </w:pPr>
      <w:bookmarkStart w:id="1" w:name="bookmark=id.gjdgxs" w:colFirst="0" w:colLast="0"/>
      <w:bookmarkEnd w:id="1"/>
    </w:p>
    <w:p w:rsidR="00BF4436" w:rsidRDefault="00BF4436" w:rsidP="001E5AFA">
      <w:pPr>
        <w:jc w:val="both"/>
        <w:rPr>
          <w:rFonts w:ascii="Arial" w:eastAsia="Arial" w:hAnsi="Arial" w:cs="Arial"/>
          <w:b/>
          <w:sz w:val="22"/>
          <w:szCs w:val="22"/>
        </w:rPr>
      </w:pPr>
    </w:p>
    <w:p w:rsidR="00CE58AB" w:rsidRDefault="00941CC3" w:rsidP="004C3D46">
      <w:pPr>
        <w:jc w:val="both"/>
        <w:rPr>
          <w:rFonts w:ascii="Arial" w:eastAsia="Arial" w:hAnsi="Arial" w:cs="Arial"/>
          <w:b/>
          <w:sz w:val="12"/>
          <w:szCs w:val="12"/>
        </w:rPr>
      </w:pPr>
      <w:r>
        <w:rPr>
          <w:rFonts w:ascii="Arial" w:eastAsia="Arial" w:hAnsi="Arial" w:cs="Arial"/>
          <w:b/>
          <w:sz w:val="22"/>
          <w:szCs w:val="22"/>
        </w:rPr>
        <w:t>2. Fina</w:t>
      </w:r>
      <w:r w:rsidR="004C3D46">
        <w:rPr>
          <w:rFonts w:ascii="Arial" w:eastAsia="Arial" w:hAnsi="Arial" w:cs="Arial"/>
          <w:b/>
          <w:sz w:val="22"/>
          <w:szCs w:val="22"/>
        </w:rPr>
        <w:t xml:space="preserve">nțarea nerambursabilă* </w:t>
      </w:r>
      <w:r w:rsidR="007E5BBF">
        <w:rPr>
          <w:rFonts w:ascii="Arial" w:eastAsia="Arial" w:hAnsi="Arial" w:cs="Arial"/>
          <w:b/>
          <w:sz w:val="22"/>
          <w:szCs w:val="22"/>
        </w:rPr>
        <w:t xml:space="preserve">este </w:t>
      </w:r>
      <w:r w:rsidR="004C3D46">
        <w:rPr>
          <w:rFonts w:ascii="Arial" w:eastAsia="Arial" w:hAnsi="Arial" w:cs="Arial"/>
          <w:b/>
          <w:sz w:val="22"/>
          <w:szCs w:val="22"/>
        </w:rPr>
        <w:t xml:space="preserve">accesată </w:t>
      </w:r>
      <w:r>
        <w:rPr>
          <w:rFonts w:ascii="Arial" w:eastAsia="Arial" w:hAnsi="Arial" w:cs="Arial"/>
          <w:b/>
          <w:sz w:val="12"/>
          <w:szCs w:val="12"/>
        </w:rPr>
        <w:t>în c</w:t>
      </w:r>
      <w:r w:rsidR="00CE58AB">
        <w:rPr>
          <w:rFonts w:ascii="Arial" w:eastAsia="Arial" w:hAnsi="Arial" w:cs="Arial"/>
          <w:b/>
          <w:sz w:val="12"/>
          <w:szCs w:val="12"/>
        </w:rPr>
        <w:t>onform</w:t>
      </w:r>
      <w:r>
        <w:rPr>
          <w:rFonts w:ascii="Arial" w:eastAsia="Arial" w:hAnsi="Arial" w:cs="Arial"/>
          <w:b/>
          <w:sz w:val="12"/>
          <w:szCs w:val="12"/>
        </w:rPr>
        <w:t>itate cu prevederile</w:t>
      </w:r>
      <w:r w:rsidR="00CE58AB">
        <w:rPr>
          <w:rFonts w:ascii="Arial" w:eastAsia="Arial" w:hAnsi="Arial" w:cs="Arial"/>
          <w:b/>
          <w:sz w:val="12"/>
          <w:szCs w:val="12"/>
        </w:rPr>
        <w:t xml:space="preserve"> art. 1  din Normele metodo</w:t>
      </w:r>
      <w:r w:rsidR="007E5BBF">
        <w:rPr>
          <w:rFonts w:ascii="Arial" w:eastAsia="Arial" w:hAnsi="Arial" w:cs="Arial"/>
          <w:b/>
          <w:sz w:val="12"/>
          <w:szCs w:val="12"/>
        </w:rPr>
        <w:t xml:space="preserve">logice </w:t>
      </w:r>
      <w:r w:rsidR="007E5BBF">
        <w:rPr>
          <w:rFonts w:ascii="Arial" w:eastAsia="Arial" w:hAnsi="Arial" w:cs="Arial"/>
          <w:b/>
          <w:sz w:val="22"/>
          <w:szCs w:val="22"/>
        </w:rPr>
        <w:t>pentru:</w:t>
      </w:r>
    </w:p>
    <w:p w:rsidR="004C3D46" w:rsidRPr="002E59F9" w:rsidRDefault="004C3D46" w:rsidP="004C3D46">
      <w:pPr>
        <w:rPr>
          <w:rFonts w:ascii="Arial" w:eastAsia="Arial" w:hAnsi="Arial" w:cs="Arial"/>
          <w:b/>
          <w:sz w:val="12"/>
          <w:szCs w:val="12"/>
        </w:rPr>
      </w:pPr>
      <w:r w:rsidRPr="002E59F9">
        <w:rPr>
          <w:rFonts w:ascii="Arial" w:eastAsia="Arial" w:hAnsi="Arial" w:cs="Arial"/>
          <w:b/>
          <w:sz w:val="22"/>
          <w:szCs w:val="22"/>
        </w:rPr>
        <w:t>*</w:t>
      </w:r>
      <w:r w:rsidRPr="002E59F9">
        <w:rPr>
          <w:rFonts w:ascii="Arial" w:eastAsia="Arial" w:hAnsi="Arial" w:cs="Arial"/>
          <w:b/>
          <w:sz w:val="12"/>
          <w:szCs w:val="12"/>
        </w:rPr>
        <w:t xml:space="preserve">cererea </w:t>
      </w:r>
      <w:r>
        <w:rPr>
          <w:rFonts w:ascii="Arial" w:eastAsia="Arial" w:hAnsi="Arial" w:cs="Arial"/>
          <w:b/>
          <w:sz w:val="12"/>
          <w:szCs w:val="12"/>
        </w:rPr>
        <w:t>este</w:t>
      </w:r>
      <w:r w:rsidRPr="002E59F9">
        <w:rPr>
          <w:rFonts w:ascii="Arial" w:eastAsia="Arial" w:hAnsi="Arial" w:cs="Arial"/>
          <w:b/>
          <w:sz w:val="12"/>
          <w:szCs w:val="12"/>
        </w:rPr>
        <w:t xml:space="preserve"> adresa</w:t>
      </w:r>
      <w:r>
        <w:rPr>
          <w:rFonts w:ascii="Arial" w:eastAsia="Arial" w:hAnsi="Arial" w:cs="Arial"/>
          <w:b/>
          <w:sz w:val="12"/>
          <w:szCs w:val="12"/>
        </w:rPr>
        <w:t>tă</w:t>
      </w:r>
      <w:r w:rsidRPr="002E59F9">
        <w:rPr>
          <w:rFonts w:ascii="Arial" w:eastAsia="Arial" w:hAnsi="Arial" w:cs="Arial"/>
          <w:b/>
          <w:sz w:val="12"/>
          <w:szCs w:val="12"/>
        </w:rPr>
        <w:t xml:space="preserve"> </w:t>
      </w:r>
      <w:r>
        <w:rPr>
          <w:rFonts w:ascii="Arial" w:eastAsia="Arial" w:hAnsi="Arial" w:cs="Arial"/>
          <w:b/>
          <w:sz w:val="12"/>
          <w:szCs w:val="12"/>
        </w:rPr>
        <w:t xml:space="preserve">exclusiv </w:t>
      </w:r>
      <w:r w:rsidRPr="002E59F9">
        <w:rPr>
          <w:rFonts w:ascii="Arial" w:eastAsia="Arial" w:hAnsi="Arial" w:cs="Arial"/>
          <w:b/>
          <w:sz w:val="12"/>
          <w:szCs w:val="12"/>
          <w:u w:val="single"/>
        </w:rPr>
        <w:t xml:space="preserve">unuia </w:t>
      </w:r>
      <w:r w:rsidRPr="002E59F9">
        <w:rPr>
          <w:rFonts w:ascii="Arial" w:eastAsia="Arial" w:hAnsi="Arial" w:cs="Arial"/>
          <w:b/>
          <w:sz w:val="12"/>
          <w:szCs w:val="12"/>
        </w:rPr>
        <w:t>din Programele de mai jos, prin bifarea unei singure</w:t>
      </w:r>
      <w:r w:rsidR="0039003C">
        <w:rPr>
          <w:rFonts w:ascii="MS Gothic" w:eastAsia="MS Gothic" w:hAnsi="MS Gothic" w:cs="MS Gothic" w:hint="eastAsia"/>
          <w:b/>
          <w:sz w:val="22"/>
          <w:szCs w:val="22"/>
        </w:rPr>
        <w:t>☐</w:t>
      </w:r>
      <w:r w:rsidRPr="002E59F9">
        <w:rPr>
          <w:rFonts w:ascii="Arial" w:eastAsia="Arial" w:hAnsi="Arial" w:cs="Arial"/>
          <w:b/>
          <w:sz w:val="12"/>
          <w:szCs w:val="12"/>
        </w:rPr>
        <w:t>:</w:t>
      </w:r>
    </w:p>
    <w:p w:rsidR="00213688" w:rsidRDefault="00213688" w:rsidP="001E5AFA">
      <w:pPr>
        <w:jc w:val="both"/>
        <w:rPr>
          <w:rFonts w:ascii="Arial" w:eastAsia="Arial" w:hAnsi="Arial" w:cs="Arial"/>
          <w:b/>
          <w:sz w:val="22"/>
          <w:szCs w:val="22"/>
        </w:rPr>
      </w:pPr>
    </w:p>
    <w:p w:rsidR="004C3D46" w:rsidRPr="00361F98" w:rsidRDefault="004C3D46" w:rsidP="004C3D46">
      <w:pPr>
        <w:pStyle w:val="Heading3"/>
        <w:rPr>
          <w:rFonts w:ascii="Arial" w:hAnsi="Arial" w:cs="Arial"/>
          <w:sz w:val="22"/>
          <w:szCs w:val="22"/>
        </w:rPr>
      </w:pPr>
      <w:bookmarkStart w:id="2" w:name="_Hlk126314678"/>
      <w:r w:rsidRPr="00361F98">
        <w:rPr>
          <w:rFonts w:ascii="Arial" w:hAnsi="Arial" w:cs="Arial"/>
          <w:sz w:val="22"/>
          <w:szCs w:val="22"/>
        </w:rPr>
        <w:lastRenderedPageBreak/>
        <w:t>Programul Lucia Sturza Bulandra</w:t>
      </w:r>
      <w:r w:rsidRPr="00361F98">
        <w:rPr>
          <w:rStyle w:val="FootnoteReference"/>
          <w:rFonts w:ascii="Arial" w:hAnsi="Arial" w:cs="Arial"/>
          <w:sz w:val="22"/>
          <w:szCs w:val="22"/>
        </w:rPr>
        <w:footnoteReference w:id="2"/>
      </w:r>
      <w:r w:rsidRPr="00361F98">
        <w:rPr>
          <w:rFonts w:ascii="Arial" w:hAnsi="Arial" w:cs="Arial"/>
          <w:sz w:val="22"/>
          <w:szCs w:val="22"/>
        </w:rPr>
        <w:t xml:space="preserve">  </w:t>
      </w:r>
    </w:p>
    <w:p w:rsidR="004C3D46" w:rsidRPr="00361F98" w:rsidRDefault="00D6362B" w:rsidP="004C3D46">
      <w:pPr>
        <w:pStyle w:val="Heading3"/>
        <w:rPr>
          <w:rFonts w:ascii="Arial" w:hAnsi="Arial" w:cs="Arial"/>
          <w:sz w:val="22"/>
          <w:szCs w:val="22"/>
        </w:rPr>
      </w:pPr>
      <w:sdt>
        <w:sdtPr>
          <w:rPr>
            <w:rFonts w:ascii="Arial" w:hAnsi="Arial" w:cs="Arial"/>
            <w:sz w:val="22"/>
            <w:szCs w:val="22"/>
          </w:rPr>
          <w:id w:val="1500768781"/>
        </w:sdtPr>
        <w:sdtContent>
          <w:r w:rsidR="00583E31">
            <w:rPr>
              <w:rFonts w:ascii="MS Gothic" w:eastAsia="MS Gothic" w:hAnsi="MS Gothic" w:cs="Arial" w:hint="eastAsia"/>
              <w:sz w:val="22"/>
              <w:szCs w:val="22"/>
            </w:rPr>
            <w:t>☐</w:t>
          </w:r>
        </w:sdtContent>
      </w:sdt>
      <w:r w:rsidR="004C3D46" w:rsidRPr="00361F98">
        <w:rPr>
          <w:rFonts w:ascii="Arial" w:hAnsi="Arial" w:cs="Arial"/>
          <w:sz w:val="22"/>
          <w:szCs w:val="22"/>
        </w:rPr>
        <w:t xml:space="preserve">  </w:t>
      </w:r>
      <w:r w:rsidR="004C3D46" w:rsidRPr="00361F98">
        <w:rPr>
          <w:rFonts w:ascii="Arial" w:hAnsi="Arial" w:cs="Arial"/>
          <w:b w:val="0"/>
          <w:sz w:val="22"/>
          <w:szCs w:val="22"/>
        </w:rPr>
        <w:t>Artele spectacolului</w:t>
      </w:r>
    </w:p>
    <w:p w:rsidR="004C3D46" w:rsidRPr="00361F98" w:rsidRDefault="004C3D46" w:rsidP="004C3D46">
      <w:pPr>
        <w:pStyle w:val="Heading3"/>
        <w:rPr>
          <w:rFonts w:ascii="Arial" w:hAnsi="Arial" w:cs="Arial"/>
          <w:sz w:val="22"/>
          <w:szCs w:val="22"/>
        </w:rPr>
      </w:pPr>
      <w:bookmarkStart w:id="3" w:name="bookmark=id.30j0zll" w:colFirst="0" w:colLast="0"/>
      <w:bookmarkEnd w:id="3"/>
      <w:r w:rsidRPr="00361F98">
        <w:rPr>
          <w:rFonts w:ascii="Arial" w:hAnsi="Arial" w:cs="Arial"/>
          <w:sz w:val="22"/>
          <w:szCs w:val="22"/>
        </w:rPr>
        <w:t>Programul Ion Popescu Gopo</w:t>
      </w:r>
      <w:r w:rsidRPr="00361F98">
        <w:rPr>
          <w:rStyle w:val="FootnoteReference"/>
          <w:rFonts w:ascii="Arial" w:hAnsi="Arial" w:cs="Arial"/>
          <w:sz w:val="22"/>
          <w:szCs w:val="22"/>
        </w:rPr>
        <w:footnoteReference w:id="3"/>
      </w:r>
      <w:r w:rsidRPr="00361F98">
        <w:rPr>
          <w:rFonts w:ascii="Arial" w:hAnsi="Arial" w:cs="Arial"/>
          <w:sz w:val="22"/>
          <w:szCs w:val="22"/>
        </w:rPr>
        <w:t xml:space="preserve"> </w:t>
      </w:r>
    </w:p>
    <w:p w:rsidR="004C3D46" w:rsidRPr="00361F98" w:rsidRDefault="00D6362B" w:rsidP="004C3D46">
      <w:pPr>
        <w:pStyle w:val="Heading3"/>
        <w:rPr>
          <w:rFonts w:ascii="Arial" w:hAnsi="Arial" w:cs="Arial"/>
          <w:b w:val="0"/>
          <w:sz w:val="22"/>
          <w:szCs w:val="22"/>
        </w:rPr>
      </w:pPr>
      <w:sdt>
        <w:sdtPr>
          <w:rPr>
            <w:rFonts w:ascii="Arial" w:eastAsia="MS Gothic" w:hAnsi="MS Gothic" w:cs="Arial"/>
            <w:sz w:val="22"/>
            <w:szCs w:val="22"/>
          </w:rPr>
          <w:id w:val="1798875574"/>
        </w:sdtPr>
        <w:sdtContent>
          <w:r w:rsidR="00583E31">
            <w:rPr>
              <w:rFonts w:ascii="MS Gothic" w:eastAsia="MS Gothic" w:hAnsi="MS Gothic" w:cs="Arial" w:hint="eastAsia"/>
              <w:sz w:val="22"/>
              <w:szCs w:val="22"/>
            </w:rPr>
            <w:t>☐</w:t>
          </w:r>
        </w:sdtContent>
      </w:sdt>
      <w:r w:rsidR="004C3D46" w:rsidRPr="00361F98">
        <w:rPr>
          <w:rFonts w:ascii="Arial" w:hAnsi="Arial" w:cs="Arial"/>
          <w:sz w:val="22"/>
          <w:szCs w:val="22"/>
        </w:rPr>
        <w:t xml:space="preserve"> </w:t>
      </w:r>
      <w:r w:rsidR="004C3D46" w:rsidRPr="00361F98">
        <w:rPr>
          <w:rFonts w:ascii="Arial" w:hAnsi="Arial" w:cs="Arial"/>
          <w:b w:val="0"/>
          <w:sz w:val="22"/>
          <w:szCs w:val="22"/>
        </w:rPr>
        <w:t>cinematografie</w:t>
      </w:r>
    </w:p>
    <w:p w:rsidR="004C3D46" w:rsidRPr="00361F98" w:rsidRDefault="00D6362B" w:rsidP="004C3D46">
      <w:pPr>
        <w:pStyle w:val="Heading3"/>
        <w:rPr>
          <w:rFonts w:ascii="Arial" w:hAnsi="Arial" w:cs="Arial"/>
          <w:sz w:val="22"/>
          <w:szCs w:val="22"/>
        </w:rPr>
      </w:pPr>
      <w:sdt>
        <w:sdtPr>
          <w:rPr>
            <w:rFonts w:ascii="Arial" w:eastAsia="MS Gothic" w:hAnsi="MS Gothic" w:cs="Arial"/>
            <w:sz w:val="22"/>
            <w:szCs w:val="22"/>
          </w:rPr>
          <w:id w:val="-2142408756"/>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audiovizual</w:t>
      </w:r>
    </w:p>
    <w:p w:rsidR="004C3D46" w:rsidRPr="00361F98" w:rsidRDefault="00D6362B" w:rsidP="004C3D46">
      <w:pPr>
        <w:pStyle w:val="Heading3"/>
        <w:rPr>
          <w:rFonts w:ascii="Arial" w:hAnsi="Arial" w:cs="Arial"/>
          <w:sz w:val="22"/>
          <w:szCs w:val="22"/>
        </w:rPr>
      </w:pPr>
      <w:sdt>
        <w:sdtPr>
          <w:rPr>
            <w:rFonts w:ascii="Arial" w:eastAsia="MS Gothic" w:hAnsi="MS Gothic" w:cs="Arial"/>
            <w:sz w:val="22"/>
            <w:szCs w:val="22"/>
          </w:rPr>
          <w:id w:val="-183059932"/>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promovarea filmului românesc</w:t>
      </w:r>
    </w:p>
    <w:p w:rsidR="004C3D46" w:rsidRPr="00361F98" w:rsidRDefault="004C3D46" w:rsidP="004C3D46">
      <w:pPr>
        <w:pStyle w:val="Heading3"/>
        <w:rPr>
          <w:rFonts w:ascii="Arial" w:hAnsi="Arial" w:cs="Arial"/>
          <w:sz w:val="22"/>
          <w:szCs w:val="22"/>
        </w:rPr>
      </w:pPr>
      <w:bookmarkStart w:id="4" w:name="bookmark=id.1fob9te" w:colFirst="0" w:colLast="0"/>
      <w:bookmarkEnd w:id="4"/>
      <w:r w:rsidRPr="00361F98">
        <w:rPr>
          <w:rFonts w:ascii="Arial" w:hAnsi="Arial" w:cs="Arial"/>
          <w:sz w:val="22"/>
          <w:szCs w:val="22"/>
        </w:rPr>
        <w:t>Programul Liviu Ciulei</w:t>
      </w:r>
      <w:r w:rsidRPr="00361F98">
        <w:rPr>
          <w:rStyle w:val="FootnoteReference"/>
          <w:rFonts w:ascii="Arial" w:hAnsi="Arial" w:cs="Arial"/>
          <w:sz w:val="22"/>
          <w:szCs w:val="22"/>
        </w:rPr>
        <w:footnoteReference w:id="4"/>
      </w:r>
      <w:r w:rsidRPr="00361F98">
        <w:rPr>
          <w:rFonts w:ascii="Arial" w:hAnsi="Arial" w:cs="Arial"/>
          <w:sz w:val="22"/>
          <w:szCs w:val="22"/>
        </w:rPr>
        <w:t xml:space="preserve"> </w:t>
      </w:r>
    </w:p>
    <w:p w:rsidR="004C3D46" w:rsidRPr="00361F98" w:rsidRDefault="00D6362B" w:rsidP="004C3D46">
      <w:pPr>
        <w:pStyle w:val="Heading3"/>
        <w:rPr>
          <w:rFonts w:ascii="Arial" w:hAnsi="Arial" w:cs="Arial"/>
          <w:sz w:val="22"/>
          <w:szCs w:val="22"/>
        </w:rPr>
      </w:pPr>
      <w:sdt>
        <w:sdtPr>
          <w:rPr>
            <w:rFonts w:ascii="Arial" w:eastAsia="MS Gothic" w:hAnsi="MS Gothic" w:cs="Arial"/>
            <w:sz w:val="22"/>
            <w:szCs w:val="22"/>
          </w:rPr>
          <w:id w:val="96992619"/>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arte vizuale</w:t>
      </w:r>
    </w:p>
    <w:p w:rsidR="004C3D46" w:rsidRPr="00361F98" w:rsidRDefault="00D6362B" w:rsidP="004C3D46">
      <w:pPr>
        <w:pStyle w:val="Heading3"/>
        <w:rPr>
          <w:rFonts w:ascii="Arial" w:hAnsi="Arial" w:cs="Arial"/>
          <w:sz w:val="22"/>
          <w:szCs w:val="22"/>
        </w:rPr>
      </w:pPr>
      <w:sdt>
        <w:sdtPr>
          <w:rPr>
            <w:rFonts w:ascii="Arial" w:eastAsia="MS Gothic" w:hAnsi="MS Gothic" w:cs="Arial"/>
            <w:sz w:val="22"/>
            <w:szCs w:val="22"/>
          </w:rPr>
          <w:id w:val="1955139090"/>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arhitectură</w:t>
      </w:r>
    </w:p>
    <w:p w:rsidR="004C3D46" w:rsidRPr="00361F98" w:rsidRDefault="004C3D46" w:rsidP="004C3D46">
      <w:pPr>
        <w:pStyle w:val="Heading3"/>
        <w:rPr>
          <w:rFonts w:ascii="Arial" w:hAnsi="Arial" w:cs="Arial"/>
          <w:sz w:val="22"/>
          <w:szCs w:val="22"/>
        </w:rPr>
      </w:pPr>
      <w:bookmarkStart w:id="5" w:name="bookmark=id.3dy6vkm" w:colFirst="0" w:colLast="0"/>
      <w:bookmarkEnd w:id="5"/>
      <w:r w:rsidRPr="00361F98">
        <w:rPr>
          <w:rFonts w:ascii="Arial" w:hAnsi="Arial" w:cs="Arial"/>
          <w:sz w:val="22"/>
          <w:szCs w:val="22"/>
        </w:rPr>
        <w:t>Programul Vladimir Ghika</w:t>
      </w:r>
      <w:r w:rsidRPr="00361F98">
        <w:rPr>
          <w:rStyle w:val="FootnoteReference"/>
          <w:rFonts w:ascii="Arial" w:hAnsi="Arial" w:cs="Arial"/>
          <w:sz w:val="22"/>
          <w:szCs w:val="22"/>
        </w:rPr>
        <w:footnoteReference w:id="5"/>
      </w:r>
      <w:r w:rsidRPr="0040228C">
        <w:rPr>
          <w:rFonts w:ascii="Arial" w:hAnsi="Arial" w:cs="Arial"/>
          <w:sz w:val="22"/>
          <w:szCs w:val="22"/>
          <w:lang w:val="fr-FR"/>
        </w:rPr>
        <w:t>:</w:t>
      </w:r>
    </w:p>
    <w:p w:rsidR="004C3D46" w:rsidRPr="00361F98" w:rsidRDefault="00D6362B" w:rsidP="004C3D46">
      <w:pPr>
        <w:pStyle w:val="Heading3"/>
        <w:rPr>
          <w:rFonts w:ascii="Arial" w:hAnsi="Arial" w:cs="Arial"/>
          <w:b w:val="0"/>
          <w:sz w:val="22"/>
          <w:szCs w:val="22"/>
        </w:rPr>
      </w:pPr>
      <w:sdt>
        <w:sdtPr>
          <w:rPr>
            <w:rFonts w:ascii="Arial" w:eastAsia="MS Gothic" w:hAnsi="MS Gothic" w:cs="Arial"/>
            <w:sz w:val="22"/>
            <w:szCs w:val="22"/>
          </w:rPr>
          <w:id w:val="645005210"/>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dialog intercultural/pluridisciplinar</w:t>
      </w:r>
    </w:p>
    <w:p w:rsidR="004C3D46" w:rsidRPr="00361F98" w:rsidRDefault="004C3D46" w:rsidP="004C3D46">
      <w:pPr>
        <w:pStyle w:val="Heading3"/>
        <w:rPr>
          <w:rFonts w:ascii="Arial" w:hAnsi="Arial" w:cs="Arial"/>
          <w:sz w:val="22"/>
          <w:szCs w:val="22"/>
        </w:rPr>
      </w:pPr>
      <w:bookmarkStart w:id="6" w:name="bookmark=id.1t3h5sf" w:colFirst="0" w:colLast="0"/>
      <w:bookmarkEnd w:id="6"/>
      <w:r w:rsidRPr="00361F98">
        <w:rPr>
          <w:rFonts w:ascii="Arial" w:hAnsi="Arial" w:cs="Arial"/>
          <w:sz w:val="22"/>
          <w:szCs w:val="22"/>
        </w:rPr>
        <w:t>Programul Ion Voicu</w:t>
      </w:r>
      <w:r w:rsidRPr="00361F98">
        <w:rPr>
          <w:rStyle w:val="FootnoteReference"/>
          <w:rFonts w:ascii="Arial" w:hAnsi="Arial" w:cs="Arial"/>
          <w:sz w:val="22"/>
          <w:szCs w:val="22"/>
        </w:rPr>
        <w:footnoteReference w:id="6"/>
      </w:r>
      <w:r w:rsidRPr="00361F98">
        <w:rPr>
          <w:rFonts w:ascii="Arial" w:hAnsi="Arial" w:cs="Arial"/>
          <w:sz w:val="22"/>
          <w:szCs w:val="22"/>
        </w:rPr>
        <w:t xml:space="preserve"> - Muzică:</w:t>
      </w:r>
    </w:p>
    <w:bookmarkStart w:id="7" w:name="bookmark=id.4d34og8" w:colFirst="0" w:colLast="0"/>
    <w:bookmarkEnd w:id="7"/>
    <w:p w:rsidR="004C3D46" w:rsidRPr="00361F98" w:rsidRDefault="00D6362B" w:rsidP="004C3D46">
      <w:pPr>
        <w:pStyle w:val="Heading3"/>
        <w:rPr>
          <w:rFonts w:ascii="Arial" w:hAnsi="Arial" w:cs="Arial"/>
          <w:sz w:val="22"/>
          <w:szCs w:val="22"/>
        </w:rPr>
      </w:pPr>
      <w:sdt>
        <w:sdtPr>
          <w:rPr>
            <w:rFonts w:ascii="Arial" w:eastAsia="MS Gothic" w:hAnsi="MS Gothic" w:cs="Arial"/>
            <w:sz w:val="22"/>
            <w:szCs w:val="22"/>
          </w:rPr>
          <w:id w:val="-1231456689"/>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clasică/cultă</w:t>
      </w:r>
    </w:p>
    <w:bookmarkStart w:id="8" w:name="bookmark=id.2s8eyo1" w:colFirst="0" w:colLast="0"/>
    <w:bookmarkEnd w:id="8"/>
    <w:p w:rsidR="004C3D46" w:rsidRPr="00361F98" w:rsidRDefault="00D6362B" w:rsidP="004C3D46">
      <w:pPr>
        <w:pStyle w:val="Heading3"/>
        <w:rPr>
          <w:rFonts w:ascii="Arial" w:hAnsi="Arial" w:cs="Arial"/>
          <w:sz w:val="22"/>
          <w:szCs w:val="22"/>
        </w:rPr>
      </w:pPr>
      <w:sdt>
        <w:sdtPr>
          <w:rPr>
            <w:rFonts w:ascii="Arial" w:eastAsia="MS Gothic" w:hAnsi="MS Gothic" w:cs="Arial"/>
            <w:sz w:val="22"/>
            <w:szCs w:val="22"/>
          </w:rPr>
          <w:id w:val="-1445608654"/>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contemporană</w:t>
      </w:r>
    </w:p>
    <w:bookmarkStart w:id="9" w:name="bookmark=id.17dp8vu" w:colFirst="0" w:colLast="0"/>
    <w:bookmarkEnd w:id="9"/>
    <w:p w:rsidR="004C3D46" w:rsidRPr="00361F98" w:rsidRDefault="00D6362B" w:rsidP="004C3D46">
      <w:pPr>
        <w:pStyle w:val="Heading3"/>
        <w:rPr>
          <w:rFonts w:ascii="Arial" w:hAnsi="Arial" w:cs="Arial"/>
          <w:sz w:val="22"/>
          <w:szCs w:val="22"/>
        </w:rPr>
      </w:pPr>
      <w:sdt>
        <w:sdtPr>
          <w:rPr>
            <w:rFonts w:ascii="Arial" w:eastAsia="MS Gothic" w:hAnsi="MS Gothic" w:cs="Arial"/>
            <w:sz w:val="22"/>
            <w:szCs w:val="22"/>
          </w:rPr>
          <w:id w:val="-1255821448"/>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folclor</w:t>
      </w:r>
    </w:p>
    <w:p w:rsidR="004C3D46" w:rsidRPr="00361F98" w:rsidRDefault="004C3D46" w:rsidP="004C3D46">
      <w:pPr>
        <w:pStyle w:val="Heading3"/>
        <w:rPr>
          <w:rFonts w:ascii="Arial" w:hAnsi="Arial" w:cs="Arial"/>
          <w:sz w:val="22"/>
          <w:szCs w:val="22"/>
        </w:rPr>
      </w:pPr>
      <w:r w:rsidRPr="00361F98">
        <w:rPr>
          <w:rFonts w:ascii="Arial" w:hAnsi="Arial" w:cs="Arial"/>
          <w:sz w:val="22"/>
          <w:szCs w:val="22"/>
        </w:rPr>
        <w:t xml:space="preserve"> </w:t>
      </w:r>
      <w:bookmarkStart w:id="10" w:name="bookmark=kix.7yl367wbp2n8" w:colFirst="0" w:colLast="0"/>
      <w:bookmarkEnd w:id="10"/>
      <w:r w:rsidRPr="00361F98">
        <w:rPr>
          <w:rFonts w:ascii="Arial" w:hAnsi="Arial" w:cs="Arial"/>
          <w:sz w:val="22"/>
          <w:szCs w:val="22"/>
        </w:rPr>
        <w:t>Programul Demetru-Demetrescu Buzău (Urmuz)</w:t>
      </w:r>
      <w:r w:rsidRPr="00361F98">
        <w:rPr>
          <w:rStyle w:val="FootnoteReference"/>
          <w:rFonts w:ascii="Arial" w:hAnsi="Arial" w:cs="Arial"/>
          <w:sz w:val="22"/>
          <w:szCs w:val="22"/>
        </w:rPr>
        <w:footnoteReference w:id="7"/>
      </w:r>
      <w:r w:rsidRPr="00361F98">
        <w:rPr>
          <w:rFonts w:ascii="Arial" w:hAnsi="Arial" w:cs="Arial"/>
          <w:sz w:val="22"/>
          <w:szCs w:val="22"/>
        </w:rPr>
        <w:t xml:space="preserve"> - Cultura scrisă:</w:t>
      </w:r>
    </w:p>
    <w:bookmarkStart w:id="11" w:name="bookmark=id.3rdcrjn" w:colFirst="0" w:colLast="0"/>
    <w:bookmarkEnd w:id="11"/>
    <w:p w:rsidR="004C3D46" w:rsidRPr="00361F98" w:rsidRDefault="00D6362B" w:rsidP="004C3D46">
      <w:pPr>
        <w:pStyle w:val="Heading3"/>
        <w:rPr>
          <w:rFonts w:ascii="Arial" w:hAnsi="Arial" w:cs="Arial"/>
          <w:sz w:val="22"/>
          <w:szCs w:val="22"/>
        </w:rPr>
      </w:pPr>
      <w:sdt>
        <w:sdtPr>
          <w:rPr>
            <w:rFonts w:ascii="Arial" w:eastAsia="MS Gothic" w:hAnsi="MS Gothic" w:cs="Arial"/>
            <w:sz w:val="22"/>
            <w:szCs w:val="22"/>
          </w:rPr>
          <w:id w:val="1921673141"/>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târguri/saloane de carte</w:t>
      </w:r>
    </w:p>
    <w:bookmarkStart w:id="12" w:name="bookmark=id.26in1rg" w:colFirst="0" w:colLast="0"/>
    <w:bookmarkEnd w:id="12"/>
    <w:p w:rsidR="004C3D46" w:rsidRPr="00361F98" w:rsidRDefault="00D6362B" w:rsidP="004C3D46">
      <w:pPr>
        <w:pStyle w:val="Heading3"/>
        <w:rPr>
          <w:rFonts w:ascii="Arial" w:hAnsi="Arial" w:cs="Arial"/>
          <w:sz w:val="22"/>
          <w:szCs w:val="22"/>
        </w:rPr>
      </w:pPr>
      <w:sdt>
        <w:sdtPr>
          <w:rPr>
            <w:rFonts w:ascii="Arial" w:eastAsia="MS Gothic" w:hAnsi="MS Gothic" w:cs="Arial"/>
            <w:sz w:val="22"/>
            <w:szCs w:val="22"/>
          </w:rPr>
          <w:id w:val="-865978266"/>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poezie/literatură</w:t>
      </w:r>
    </w:p>
    <w:p w:rsidR="004C3D46" w:rsidRPr="00361F98" w:rsidRDefault="004C3D46" w:rsidP="004C3D46">
      <w:pPr>
        <w:pStyle w:val="Heading3"/>
        <w:rPr>
          <w:rFonts w:ascii="Arial" w:hAnsi="Arial" w:cs="Arial"/>
          <w:sz w:val="22"/>
          <w:szCs w:val="22"/>
        </w:rPr>
      </w:pPr>
      <w:r w:rsidRPr="00361F98">
        <w:rPr>
          <w:rFonts w:ascii="Arial" w:hAnsi="Arial" w:cs="Arial"/>
          <w:sz w:val="22"/>
          <w:szCs w:val="22"/>
        </w:rPr>
        <w:t>Programul Dimitrie Gusti</w:t>
      </w:r>
      <w:r w:rsidRPr="00361F98">
        <w:rPr>
          <w:rStyle w:val="FootnoteReference"/>
          <w:rFonts w:ascii="Arial" w:hAnsi="Arial" w:cs="Arial"/>
          <w:sz w:val="22"/>
          <w:szCs w:val="22"/>
        </w:rPr>
        <w:footnoteReference w:id="8"/>
      </w:r>
      <w:r w:rsidRPr="00361F98">
        <w:rPr>
          <w:rFonts w:ascii="Arial" w:hAnsi="Arial" w:cs="Arial"/>
          <w:sz w:val="22"/>
          <w:szCs w:val="22"/>
        </w:rPr>
        <w:t xml:space="preserve"> - Recunoașterea și promovarea excelenței culturale:</w:t>
      </w:r>
    </w:p>
    <w:bookmarkStart w:id="13" w:name="bookmark=id.lnxbz9" w:colFirst="0" w:colLast="0"/>
    <w:bookmarkEnd w:id="13"/>
    <w:p w:rsidR="004C3D46" w:rsidRPr="00361F98" w:rsidRDefault="00D6362B" w:rsidP="004C3D46">
      <w:pPr>
        <w:pStyle w:val="Heading3"/>
        <w:rPr>
          <w:rFonts w:ascii="Arial" w:hAnsi="Arial" w:cs="Arial"/>
          <w:b w:val="0"/>
          <w:sz w:val="22"/>
          <w:szCs w:val="22"/>
        </w:rPr>
      </w:pPr>
      <w:sdt>
        <w:sdtPr>
          <w:rPr>
            <w:rFonts w:ascii="Arial" w:eastAsia="MS Gothic" w:hAnsi="MS Gothic" w:cs="Arial"/>
            <w:sz w:val="22"/>
            <w:szCs w:val="22"/>
          </w:rPr>
          <w:id w:val="-1247798410"/>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gale/premii</w:t>
      </w:r>
      <w:bookmarkStart w:id="14" w:name="bookmark=id.35nkun2" w:colFirst="0" w:colLast="0"/>
      <w:bookmarkEnd w:id="14"/>
    </w:p>
    <w:p w:rsidR="004C3D46" w:rsidRPr="00361F98" w:rsidRDefault="00D6362B" w:rsidP="004C3D46">
      <w:pPr>
        <w:pStyle w:val="Heading3"/>
        <w:rPr>
          <w:rFonts w:ascii="Arial" w:hAnsi="Arial" w:cs="Arial"/>
          <w:b w:val="0"/>
          <w:sz w:val="22"/>
          <w:szCs w:val="22"/>
        </w:rPr>
      </w:pPr>
      <w:sdt>
        <w:sdtPr>
          <w:rPr>
            <w:rFonts w:ascii="Arial" w:eastAsia="MS Gothic" w:hAnsi="MS Gothic" w:cs="Arial"/>
            <w:sz w:val="22"/>
            <w:szCs w:val="22"/>
          </w:rPr>
          <w:id w:val="-805160717"/>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 xml:space="preserve">participări la festivaluri/turnee </w:t>
      </w:r>
    </w:p>
    <w:p w:rsidR="004C3D46" w:rsidRPr="00361F98" w:rsidRDefault="004C3D46" w:rsidP="004C3D46">
      <w:pPr>
        <w:pStyle w:val="Heading3"/>
        <w:rPr>
          <w:rFonts w:ascii="Arial" w:hAnsi="Arial" w:cs="Arial"/>
          <w:sz w:val="22"/>
          <w:szCs w:val="22"/>
        </w:rPr>
      </w:pPr>
      <w:bookmarkStart w:id="15" w:name="_Hlk126315012"/>
      <w:r w:rsidRPr="00361F98">
        <w:rPr>
          <w:rFonts w:ascii="Arial" w:hAnsi="Arial" w:cs="Arial"/>
          <w:sz w:val="22"/>
          <w:szCs w:val="22"/>
        </w:rPr>
        <w:t>Programul Gheorghe Lazăr</w:t>
      </w:r>
      <w:r w:rsidRPr="00361F98">
        <w:rPr>
          <w:rStyle w:val="FootnoteReference"/>
          <w:rFonts w:ascii="Arial" w:hAnsi="Arial" w:cs="Arial"/>
          <w:sz w:val="22"/>
          <w:szCs w:val="22"/>
        </w:rPr>
        <w:footnoteReference w:id="9"/>
      </w:r>
      <w:r w:rsidRPr="00361F98">
        <w:rPr>
          <w:rFonts w:ascii="Arial" w:hAnsi="Arial" w:cs="Arial"/>
          <w:sz w:val="22"/>
          <w:szCs w:val="22"/>
        </w:rPr>
        <w:t xml:space="preserve"> </w:t>
      </w:r>
      <w:bookmarkEnd w:id="2"/>
      <w:r w:rsidRPr="00361F98">
        <w:rPr>
          <w:rFonts w:ascii="Arial" w:hAnsi="Arial" w:cs="Arial"/>
          <w:sz w:val="22"/>
          <w:szCs w:val="22"/>
        </w:rPr>
        <w:t>- Ateliere</w:t>
      </w:r>
      <w:bookmarkEnd w:id="15"/>
      <w:r w:rsidRPr="00361F98">
        <w:rPr>
          <w:rFonts w:ascii="Arial" w:hAnsi="Arial" w:cs="Arial"/>
          <w:sz w:val="22"/>
          <w:szCs w:val="22"/>
        </w:rPr>
        <w:t>:</w:t>
      </w:r>
    </w:p>
    <w:bookmarkStart w:id="16" w:name="bookmark=id.1ksv4uv" w:colFirst="0" w:colLast="0"/>
    <w:bookmarkEnd w:id="16"/>
    <w:p w:rsidR="004C3D46" w:rsidRPr="00361F98" w:rsidRDefault="00D6362B" w:rsidP="004C3D46">
      <w:pPr>
        <w:pStyle w:val="Heading3"/>
        <w:rPr>
          <w:rFonts w:ascii="Arial" w:hAnsi="Arial" w:cs="Arial"/>
          <w:b w:val="0"/>
          <w:sz w:val="22"/>
          <w:szCs w:val="22"/>
        </w:rPr>
      </w:pPr>
      <w:sdt>
        <w:sdtPr>
          <w:rPr>
            <w:rFonts w:ascii="Arial" w:eastAsia="MS Gothic" w:hAnsi="MS Gothic" w:cs="Arial"/>
            <w:sz w:val="22"/>
            <w:szCs w:val="22"/>
          </w:rPr>
          <w:id w:val="1910266869"/>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patrimoniu imaterial, patrimoniu cultural mobil</w:t>
      </w:r>
    </w:p>
    <w:bookmarkStart w:id="17" w:name="bookmark=id.44sinio" w:colFirst="0" w:colLast="0"/>
    <w:bookmarkEnd w:id="17"/>
    <w:p w:rsidR="004C3D46" w:rsidRPr="00361F98" w:rsidRDefault="00D6362B" w:rsidP="004C3D46">
      <w:pPr>
        <w:pStyle w:val="Heading3"/>
        <w:rPr>
          <w:rFonts w:ascii="Arial" w:hAnsi="Arial" w:cs="Arial"/>
          <w:sz w:val="22"/>
          <w:szCs w:val="22"/>
        </w:rPr>
      </w:pPr>
      <w:sdt>
        <w:sdtPr>
          <w:rPr>
            <w:rFonts w:ascii="Arial" w:eastAsia="MS Gothic" w:hAnsi="MS Gothic" w:cs="Arial"/>
            <w:sz w:val="22"/>
            <w:szCs w:val="22"/>
          </w:rPr>
          <w:id w:val="-1425416476"/>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361F98">
        <w:rPr>
          <w:rFonts w:ascii="Arial" w:hAnsi="Arial" w:cs="Arial"/>
          <w:b w:val="0"/>
          <w:sz w:val="22"/>
          <w:szCs w:val="22"/>
        </w:rPr>
        <w:t>cercetare/educative</w:t>
      </w:r>
    </w:p>
    <w:bookmarkStart w:id="18" w:name="bookmark=id.2jxsxqh" w:colFirst="0" w:colLast="0"/>
    <w:bookmarkStart w:id="19" w:name="bookmark=id.z337ya" w:colFirst="0" w:colLast="0"/>
    <w:bookmarkEnd w:id="18"/>
    <w:bookmarkEnd w:id="19"/>
    <w:p w:rsidR="002E59F9" w:rsidRDefault="00D6362B" w:rsidP="004C3D46">
      <w:pPr>
        <w:jc w:val="center"/>
        <w:rPr>
          <w:rFonts w:ascii="Arial" w:eastAsia="Arial" w:hAnsi="Arial" w:cs="Arial"/>
          <w:b/>
          <w:sz w:val="22"/>
          <w:szCs w:val="22"/>
        </w:rPr>
      </w:pPr>
      <w:sdt>
        <w:sdtPr>
          <w:rPr>
            <w:rFonts w:ascii="Arial" w:eastAsia="MS Gothic" w:hAnsi="MS Gothic" w:cs="Arial"/>
            <w:sz w:val="22"/>
            <w:szCs w:val="22"/>
          </w:rPr>
          <w:id w:val="-1988688970"/>
        </w:sdtPr>
        <w:sdtContent>
          <w:r w:rsidR="00583E31">
            <w:rPr>
              <w:rFonts w:ascii="MS Gothic" w:eastAsia="MS Gothic" w:hAnsi="MS Gothic" w:cs="Arial" w:hint="eastAsia"/>
              <w:sz w:val="22"/>
              <w:szCs w:val="22"/>
            </w:rPr>
            <w:t>☐</w:t>
          </w:r>
        </w:sdtContent>
      </w:sdt>
      <w:r w:rsidR="004C3D46" w:rsidRPr="00361F98">
        <w:rPr>
          <w:rFonts w:ascii="Arial" w:eastAsia="MS Gothic" w:hAnsi="Arial" w:cs="Arial"/>
          <w:sz w:val="22"/>
          <w:szCs w:val="22"/>
        </w:rPr>
        <w:t xml:space="preserve"> </w:t>
      </w:r>
      <w:r w:rsidR="004C3D46" w:rsidRPr="004C3D46">
        <w:rPr>
          <w:rFonts w:ascii="Arial" w:hAnsi="Arial" w:cs="Arial"/>
          <w:sz w:val="22"/>
          <w:szCs w:val="22"/>
        </w:rPr>
        <w:t>digitalizare/arhivare</w:t>
      </w:r>
    </w:p>
    <w:p w:rsidR="00751893" w:rsidRDefault="00751893" w:rsidP="00751893">
      <w:pPr>
        <w:shd w:val="clear" w:color="auto" w:fill="FFFFFF"/>
        <w:jc w:val="both"/>
        <w:rPr>
          <w:rFonts w:ascii="Arial" w:eastAsia="Arial" w:hAnsi="Arial" w:cs="Arial"/>
          <w:b/>
          <w:sz w:val="16"/>
          <w:szCs w:val="16"/>
        </w:rPr>
      </w:pPr>
    </w:p>
    <w:p w:rsidR="0075337C" w:rsidRDefault="00056501">
      <w:pPr>
        <w:tabs>
          <w:tab w:val="left" w:pos="-720"/>
        </w:tabs>
        <w:rPr>
          <w:rFonts w:ascii="Arial" w:eastAsia="Arial" w:hAnsi="Arial" w:cs="Arial"/>
          <w:b/>
        </w:rPr>
      </w:pPr>
      <w:r>
        <w:rPr>
          <w:rFonts w:ascii="Arial" w:eastAsia="Arial" w:hAnsi="Arial" w:cs="Arial"/>
          <w:b/>
        </w:rPr>
        <w:t>3</w:t>
      </w:r>
      <w:r w:rsidR="0022405A">
        <w:rPr>
          <w:rFonts w:ascii="Arial" w:eastAsia="Arial" w:hAnsi="Arial" w:cs="Arial"/>
          <w:b/>
        </w:rPr>
        <w:t xml:space="preserve">. Scurtă prezentare a proiectului </w:t>
      </w:r>
    </w:p>
    <w:p w:rsidR="0075337C" w:rsidRDefault="0075337C">
      <w:pPr>
        <w:tabs>
          <w:tab w:val="left" w:pos="-720"/>
        </w:tabs>
        <w:rPr>
          <w:rFonts w:ascii="Arial" w:eastAsia="Arial" w:hAnsi="Arial" w:cs="Arial"/>
          <w:b/>
        </w:rPr>
      </w:pPr>
    </w:p>
    <w:tbl>
      <w:tblPr>
        <w:tblW w:w="93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9330"/>
      </w:tblGrid>
      <w:tr w:rsidR="0075337C" w:rsidTr="008373D3">
        <w:trPr>
          <w:trHeight w:val="381"/>
        </w:trPr>
        <w:tc>
          <w:tcPr>
            <w:tcW w:w="9330" w:type="dxa"/>
            <w:tcBorders>
              <w:top w:val="single" w:sz="4" w:space="0" w:color="000000"/>
              <w:left w:val="single" w:sz="4" w:space="0" w:color="000000"/>
              <w:bottom w:val="single" w:sz="4" w:space="0" w:color="000000"/>
              <w:right w:val="single" w:sz="4" w:space="0" w:color="000000"/>
            </w:tcBorders>
          </w:tcPr>
          <w:p w:rsidR="0075337C" w:rsidRPr="00355F36" w:rsidRDefault="0075337C" w:rsidP="008373D3">
            <w:pPr>
              <w:rPr>
                <w:rFonts w:ascii="Arial" w:eastAsia="Arial" w:hAnsi="Arial" w:cs="Arial"/>
                <w:sz w:val="20"/>
                <w:szCs w:val="20"/>
              </w:rPr>
            </w:pPr>
          </w:p>
        </w:tc>
      </w:tr>
    </w:tbl>
    <w:p w:rsidR="00056501" w:rsidRDefault="00056501">
      <w:pPr>
        <w:widowControl/>
        <w:rPr>
          <w:rFonts w:ascii="Arial" w:eastAsia="Arial" w:hAnsi="Arial" w:cs="Arial"/>
          <w:b/>
        </w:rPr>
      </w:pPr>
    </w:p>
    <w:p w:rsidR="0075337C" w:rsidRDefault="00056501">
      <w:pPr>
        <w:widowControl/>
        <w:rPr>
          <w:rFonts w:ascii="Arial" w:eastAsia="Arial" w:hAnsi="Arial" w:cs="Arial"/>
          <w:b/>
        </w:rPr>
      </w:pPr>
      <w:r>
        <w:rPr>
          <w:rFonts w:ascii="Arial" w:eastAsia="Arial" w:hAnsi="Arial" w:cs="Arial"/>
          <w:b/>
        </w:rPr>
        <w:t>4</w:t>
      </w:r>
      <w:r w:rsidR="0022405A">
        <w:rPr>
          <w:rFonts w:ascii="Arial" w:eastAsia="Arial" w:hAnsi="Arial" w:cs="Arial"/>
          <w:b/>
        </w:rPr>
        <w:t xml:space="preserve">. Scopul proiectului </w:t>
      </w:r>
    </w:p>
    <w:p w:rsidR="00056501" w:rsidRDefault="00056501">
      <w:pPr>
        <w:widowControl/>
        <w:rPr>
          <w:rFonts w:ascii="Arial" w:eastAsia="Arial" w:hAnsi="Arial" w:cs="Arial"/>
          <w:b/>
        </w:rPr>
      </w:pPr>
    </w:p>
    <w:tbl>
      <w:tblPr>
        <w:tblW w:w="93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9370"/>
      </w:tblGrid>
      <w:tr w:rsidR="0075337C" w:rsidTr="008373D3">
        <w:trPr>
          <w:trHeight w:val="374"/>
        </w:trPr>
        <w:tc>
          <w:tcPr>
            <w:tcW w:w="9370" w:type="dxa"/>
          </w:tcPr>
          <w:p w:rsidR="0075337C" w:rsidRPr="00355F36" w:rsidRDefault="0075337C">
            <w:pPr>
              <w:rPr>
                <w:rFonts w:ascii="Arial" w:eastAsia="Arial" w:hAnsi="Arial" w:cs="Arial"/>
                <w:sz w:val="20"/>
                <w:szCs w:val="20"/>
              </w:rPr>
            </w:pPr>
          </w:p>
        </w:tc>
      </w:tr>
    </w:tbl>
    <w:p w:rsidR="0075337C" w:rsidRPr="00C712C5" w:rsidRDefault="0022405A">
      <w:pPr>
        <w:rPr>
          <w:rFonts w:ascii="Arial" w:eastAsia="Arial" w:hAnsi="Arial" w:cs="Arial"/>
          <w:sz w:val="12"/>
          <w:szCs w:val="12"/>
        </w:rPr>
      </w:pPr>
      <w:r w:rsidRPr="00C712C5">
        <w:rPr>
          <w:rFonts w:ascii="Arial" w:eastAsia="Arial" w:hAnsi="Arial" w:cs="Arial"/>
          <w:sz w:val="12"/>
          <w:szCs w:val="12"/>
        </w:rPr>
        <w:t xml:space="preserve">*Pct. </w:t>
      </w:r>
      <w:r w:rsidR="00D37C61" w:rsidRPr="00C712C5">
        <w:rPr>
          <w:rFonts w:ascii="Arial" w:eastAsia="Arial" w:hAnsi="Arial" w:cs="Arial"/>
          <w:sz w:val="12"/>
          <w:szCs w:val="12"/>
        </w:rPr>
        <w:t>3,</w:t>
      </w:r>
      <w:r w:rsidR="002E59F9">
        <w:rPr>
          <w:rFonts w:ascii="Arial" w:eastAsia="Arial" w:hAnsi="Arial" w:cs="Arial"/>
          <w:sz w:val="12"/>
          <w:szCs w:val="12"/>
        </w:rPr>
        <w:t>4</w:t>
      </w:r>
      <w:r w:rsidR="00BF4436" w:rsidRPr="00BF4436">
        <w:rPr>
          <w:rStyle w:val="FootnoteReference"/>
          <w:rFonts w:eastAsia="Arial" w:cs="Arial"/>
          <w:sz w:val="22"/>
          <w:szCs w:val="22"/>
        </w:rPr>
        <w:footnoteReference w:id="10"/>
      </w:r>
      <w:r w:rsidR="002E59F9">
        <w:rPr>
          <w:rFonts w:ascii="Arial" w:eastAsia="Arial" w:hAnsi="Arial" w:cs="Arial"/>
          <w:sz w:val="12"/>
          <w:szCs w:val="12"/>
        </w:rPr>
        <w:t>:</w:t>
      </w:r>
      <w:r w:rsidRPr="00C712C5">
        <w:rPr>
          <w:rFonts w:ascii="Arial" w:eastAsia="Arial" w:hAnsi="Arial" w:cs="Arial"/>
          <w:sz w:val="12"/>
          <w:szCs w:val="12"/>
        </w:rPr>
        <w:t xml:space="preserve"> fără a depăşi ½ pagină.</w:t>
      </w:r>
    </w:p>
    <w:p w:rsidR="00056501" w:rsidRDefault="00056501">
      <w:pPr>
        <w:rPr>
          <w:rFonts w:ascii="Arial" w:eastAsia="Arial" w:hAnsi="Arial" w:cs="Arial"/>
          <w:sz w:val="20"/>
          <w:szCs w:val="20"/>
        </w:rPr>
      </w:pPr>
    </w:p>
    <w:p w:rsidR="00DC6D10" w:rsidRPr="00A2400C" w:rsidRDefault="00A2400C" w:rsidP="00AC44AC">
      <w:pPr>
        <w:numPr>
          <w:ilvl w:val="0"/>
          <w:numId w:val="2"/>
        </w:numPr>
        <w:shd w:val="clear" w:color="auto" w:fill="FFFFFF"/>
        <w:jc w:val="both"/>
        <w:rPr>
          <w:rFonts w:ascii="Arial" w:eastAsia="Arial" w:hAnsi="Arial" w:cs="Arial"/>
          <w:b/>
        </w:rPr>
      </w:pPr>
      <w:r>
        <w:rPr>
          <w:rFonts w:ascii="Arial" w:eastAsia="Arial" w:hAnsi="Arial" w:cs="Arial"/>
          <w:b/>
        </w:rPr>
        <w:t xml:space="preserve">ÎNCADRAREA SOLICITĂRII </w:t>
      </w:r>
      <w:r>
        <w:rPr>
          <w:rFonts w:ascii="Arial" w:eastAsia="Arial" w:hAnsi="Arial" w:cs="Arial"/>
          <w:b/>
          <w:sz w:val="12"/>
          <w:szCs w:val="12"/>
        </w:rPr>
        <w:t>conform prevederilor alin. (1), lit. d), e) și ale alin. (2) din cuprinsul art. 8  din Normele metodologice</w:t>
      </w:r>
    </w:p>
    <w:p w:rsidR="00B0187F" w:rsidRDefault="00B0187F" w:rsidP="00B0187F">
      <w:pPr>
        <w:shd w:val="clear" w:color="auto" w:fill="FFFFFF"/>
        <w:ind w:left="720"/>
        <w:jc w:val="both"/>
        <w:rPr>
          <w:rFonts w:ascii="Arial" w:eastAsia="Arial" w:hAnsi="Arial" w:cs="Arial"/>
          <w:b/>
          <w:sz w:val="12"/>
          <w:szCs w:val="12"/>
        </w:rPr>
      </w:pPr>
    </w:p>
    <w:p w:rsidR="008C491B" w:rsidRPr="00A2400C" w:rsidRDefault="00D6362B" w:rsidP="008C491B">
      <w:pPr>
        <w:shd w:val="clear" w:color="auto" w:fill="FFFFFF"/>
        <w:jc w:val="both"/>
        <w:rPr>
          <w:rFonts w:ascii="Arial" w:eastAsia="MS Gothic" w:hAnsi="MS Gothic" w:cs="Arial"/>
          <w:sz w:val="20"/>
          <w:szCs w:val="20"/>
        </w:rPr>
      </w:pPr>
      <w:sdt>
        <w:sdtPr>
          <w:rPr>
            <w:rFonts w:ascii="Arial" w:eastAsia="MS Gothic" w:hAnsi="MS Gothic" w:cs="Arial"/>
            <w:sz w:val="22"/>
            <w:szCs w:val="22"/>
          </w:rPr>
          <w:id w:val="-409931745"/>
        </w:sdtPr>
        <w:sdtContent>
          <w:r w:rsidR="00583E31">
            <w:rPr>
              <w:rFonts w:ascii="MS Gothic" w:eastAsia="MS Gothic" w:hAnsi="MS Gothic" w:cs="Arial" w:hint="eastAsia"/>
              <w:sz w:val="22"/>
              <w:szCs w:val="22"/>
            </w:rPr>
            <w:t>☐</w:t>
          </w:r>
        </w:sdtContent>
      </w:sdt>
      <w:r w:rsidR="008C491B">
        <w:rPr>
          <w:rFonts w:ascii="Arial" w:eastAsia="MS Gothic" w:hAnsi="MS Gothic" w:cs="Arial"/>
          <w:sz w:val="22"/>
          <w:szCs w:val="22"/>
        </w:rPr>
        <w:t xml:space="preserve"> </w:t>
      </w:r>
      <w:r w:rsidR="008C491B" w:rsidRPr="00A2400C">
        <w:rPr>
          <w:rFonts w:ascii="Arial" w:eastAsia="Times New Roman" w:hAnsi="Arial" w:cs="Arial"/>
          <w:color w:val="000000"/>
          <w:sz w:val="20"/>
          <w:szCs w:val="20"/>
          <w:lang w:eastAsia="ro-RO"/>
        </w:rPr>
        <w:t>sesiunea</w:t>
      </w:r>
      <w:r w:rsidR="00A2400C" w:rsidRPr="00A2400C">
        <w:rPr>
          <w:rStyle w:val="FootnoteReference"/>
          <w:rFonts w:eastAsia="Times New Roman" w:cs="Arial"/>
          <w:b/>
          <w:bCs/>
          <w:color w:val="000000"/>
          <w:sz w:val="20"/>
          <w:szCs w:val="20"/>
          <w:lang w:eastAsia="ro-RO"/>
        </w:rPr>
        <w:footnoteReference w:id="11"/>
      </w:r>
      <w:r w:rsidR="008C491B" w:rsidRPr="00A2400C">
        <w:rPr>
          <w:rFonts w:ascii="Arial" w:eastAsia="Times New Roman" w:hAnsi="Arial" w:cs="Arial"/>
          <w:color w:val="000000"/>
          <w:sz w:val="20"/>
          <w:szCs w:val="20"/>
          <w:lang w:eastAsia="ro-RO"/>
        </w:rPr>
        <w:t xml:space="preserve"> </w:t>
      </w:r>
      <w:r w:rsidR="008C491B" w:rsidRPr="008C491B">
        <w:rPr>
          <w:rFonts w:ascii="Arial" w:eastAsia="Times New Roman" w:hAnsi="Arial" w:cs="Arial"/>
          <w:color w:val="000000"/>
          <w:sz w:val="20"/>
          <w:szCs w:val="20"/>
          <w:lang w:eastAsia="ro-RO"/>
        </w:rPr>
        <w:t>de selecție “</w:t>
      </w:r>
      <w:r w:rsidR="008C491B" w:rsidRPr="008C491B">
        <w:rPr>
          <w:rFonts w:ascii="Arial" w:eastAsia="Times New Roman" w:hAnsi="Arial" w:cs="Arial"/>
          <w:b/>
          <w:bCs/>
          <w:color w:val="000000"/>
          <w:sz w:val="20"/>
          <w:szCs w:val="20"/>
          <w:lang w:eastAsia="ro-RO"/>
        </w:rPr>
        <w:t>Acces 2023</w:t>
      </w:r>
      <w:r w:rsidR="008C491B" w:rsidRPr="008C491B">
        <w:rPr>
          <w:rFonts w:ascii="Arial" w:eastAsia="Times New Roman" w:hAnsi="Arial" w:cs="Arial"/>
          <w:color w:val="000000"/>
          <w:sz w:val="20"/>
          <w:szCs w:val="20"/>
          <w:lang w:eastAsia="ro-RO"/>
        </w:rPr>
        <w:t>”</w:t>
      </w:r>
      <w:r w:rsidR="00A2400C">
        <w:rPr>
          <w:rFonts w:ascii="Arial" w:eastAsia="Times New Roman" w:hAnsi="Arial" w:cs="Arial"/>
          <w:color w:val="000000"/>
          <w:sz w:val="20"/>
          <w:szCs w:val="20"/>
          <w:lang w:eastAsia="ro-RO"/>
        </w:rPr>
        <w:tab/>
      </w:r>
      <w:r w:rsidR="00A2400C">
        <w:rPr>
          <w:rFonts w:ascii="Arial" w:eastAsia="Times New Roman" w:hAnsi="Arial" w:cs="Arial"/>
          <w:color w:val="000000"/>
          <w:sz w:val="20"/>
          <w:szCs w:val="20"/>
          <w:lang w:eastAsia="ro-RO"/>
        </w:rPr>
        <w:tab/>
      </w:r>
      <w:r w:rsidR="00A2400C">
        <w:rPr>
          <w:rFonts w:ascii="Arial" w:eastAsia="Times New Roman" w:hAnsi="Arial" w:cs="Arial"/>
          <w:color w:val="000000"/>
          <w:sz w:val="20"/>
          <w:szCs w:val="20"/>
          <w:lang w:eastAsia="ro-RO"/>
        </w:rPr>
        <w:tab/>
      </w:r>
      <w:sdt>
        <w:sdtPr>
          <w:rPr>
            <w:rFonts w:ascii="Arial" w:eastAsia="Times New Roman" w:hAnsi="Arial" w:cs="Arial"/>
            <w:sz w:val="20"/>
            <w:szCs w:val="20"/>
          </w:rPr>
          <w:id w:val="-1479989696"/>
        </w:sdtPr>
        <w:sdtContent>
          <w:r w:rsidR="00583E31">
            <w:rPr>
              <w:rFonts w:ascii="MS Gothic" w:eastAsia="MS Gothic" w:hAnsi="MS Gothic" w:cs="Arial" w:hint="eastAsia"/>
              <w:sz w:val="20"/>
              <w:szCs w:val="20"/>
            </w:rPr>
            <w:t>☐</w:t>
          </w:r>
        </w:sdtContent>
      </w:sdt>
      <w:r w:rsidR="008C491B" w:rsidRPr="00A2400C">
        <w:rPr>
          <w:rFonts w:ascii="Arial" w:eastAsia="MS Gothic" w:hAnsi="MS Gothic" w:cs="Arial"/>
          <w:sz w:val="20"/>
          <w:szCs w:val="20"/>
        </w:rPr>
        <w:t xml:space="preserve"> </w:t>
      </w:r>
      <w:r w:rsidR="008C491B" w:rsidRPr="00A2400C">
        <w:rPr>
          <w:rFonts w:ascii="Arial" w:eastAsia="Times New Roman" w:hAnsi="Arial" w:cs="Arial"/>
          <w:color w:val="000000"/>
          <w:sz w:val="20"/>
          <w:szCs w:val="20"/>
          <w:lang w:eastAsia="ro-RO"/>
        </w:rPr>
        <w:t>sesiunea</w:t>
      </w:r>
      <w:r w:rsidR="00A2400C" w:rsidRPr="00A2400C">
        <w:rPr>
          <w:rStyle w:val="FootnoteReference"/>
          <w:rFonts w:eastAsia="Times New Roman" w:cs="Arial"/>
          <w:color w:val="000000"/>
          <w:sz w:val="20"/>
          <w:szCs w:val="20"/>
          <w:lang w:eastAsia="ro-RO"/>
        </w:rPr>
        <w:footnoteReference w:id="12"/>
      </w:r>
      <w:r w:rsidR="008C491B" w:rsidRPr="00A2400C">
        <w:rPr>
          <w:rFonts w:ascii="Arial" w:eastAsia="Times New Roman" w:hAnsi="Arial" w:cs="Arial"/>
          <w:color w:val="000000"/>
          <w:sz w:val="20"/>
          <w:szCs w:val="20"/>
          <w:lang w:eastAsia="ro-RO"/>
        </w:rPr>
        <w:t xml:space="preserve"> </w:t>
      </w:r>
      <w:r w:rsidR="008C491B" w:rsidRPr="008C491B">
        <w:rPr>
          <w:rFonts w:ascii="Arial" w:eastAsia="Times New Roman" w:hAnsi="Arial" w:cs="Arial"/>
          <w:color w:val="000000"/>
          <w:sz w:val="20"/>
          <w:szCs w:val="20"/>
          <w:lang w:eastAsia="ro-RO"/>
        </w:rPr>
        <w:t>de selecție “</w:t>
      </w:r>
      <w:r w:rsidR="008C491B" w:rsidRPr="008C491B">
        <w:rPr>
          <w:rFonts w:ascii="Arial" w:eastAsia="Times New Roman" w:hAnsi="Arial" w:cs="Arial"/>
          <w:b/>
          <w:bCs/>
          <w:color w:val="000000"/>
          <w:sz w:val="20"/>
          <w:szCs w:val="20"/>
          <w:lang w:eastAsia="ro-RO"/>
        </w:rPr>
        <w:t>Ziua Culturii Naționale 2024</w:t>
      </w:r>
      <w:r w:rsidR="008C491B" w:rsidRPr="008C491B">
        <w:rPr>
          <w:rFonts w:ascii="Arial" w:eastAsia="Times New Roman" w:hAnsi="Arial" w:cs="Arial"/>
          <w:color w:val="000000"/>
          <w:sz w:val="20"/>
          <w:szCs w:val="20"/>
          <w:lang w:eastAsia="ro-RO"/>
        </w:rPr>
        <w:t>”</w:t>
      </w:r>
      <w:r w:rsidR="008C491B" w:rsidRPr="00A2400C">
        <w:rPr>
          <w:rFonts w:ascii="Arial" w:eastAsia="MS Gothic" w:hAnsi="MS Gothic" w:cs="Arial"/>
          <w:sz w:val="20"/>
          <w:szCs w:val="20"/>
        </w:rPr>
        <w:tab/>
      </w:r>
    </w:p>
    <w:p w:rsidR="008C491B" w:rsidRPr="00A2400C" w:rsidRDefault="00D6362B" w:rsidP="008C491B">
      <w:pPr>
        <w:shd w:val="clear" w:color="auto" w:fill="FFFFFF"/>
        <w:jc w:val="both"/>
        <w:rPr>
          <w:rFonts w:ascii="Arial" w:eastAsia="Arial" w:hAnsi="Arial" w:cs="Arial"/>
          <w:b/>
          <w:sz w:val="20"/>
          <w:szCs w:val="20"/>
        </w:rPr>
      </w:pPr>
      <w:sdt>
        <w:sdtPr>
          <w:rPr>
            <w:rFonts w:ascii="Arial" w:eastAsia="MS Gothic" w:hAnsi="MS Gothic" w:cs="Arial"/>
            <w:sz w:val="20"/>
            <w:szCs w:val="20"/>
          </w:rPr>
          <w:id w:val="-372543104"/>
        </w:sdtPr>
        <w:sdtContent>
          <w:r w:rsidR="00583E31">
            <w:rPr>
              <w:rFonts w:ascii="MS Gothic" w:eastAsia="MS Gothic" w:hAnsi="MS Gothic" w:cs="Arial" w:hint="eastAsia"/>
              <w:sz w:val="20"/>
              <w:szCs w:val="20"/>
            </w:rPr>
            <w:t>☐</w:t>
          </w:r>
        </w:sdtContent>
      </w:sdt>
      <w:r w:rsidR="008C491B" w:rsidRPr="00A2400C">
        <w:rPr>
          <w:rFonts w:ascii="Arial" w:eastAsia="MS Gothic" w:hAnsi="MS Gothic" w:cs="Arial"/>
          <w:sz w:val="20"/>
          <w:szCs w:val="20"/>
        </w:rPr>
        <w:t xml:space="preserve"> </w:t>
      </w:r>
      <w:r w:rsidR="008C491B" w:rsidRPr="00A2400C">
        <w:rPr>
          <w:rFonts w:ascii="Arial" w:eastAsia="Times New Roman" w:hAnsi="Arial" w:cs="Arial"/>
          <w:bCs/>
          <w:i/>
          <w:iCs/>
          <w:color w:val="000000"/>
          <w:sz w:val="20"/>
          <w:szCs w:val="20"/>
          <w:lang w:eastAsia="ro-RO"/>
        </w:rPr>
        <w:t>programul</w:t>
      </w:r>
      <w:r w:rsidR="008C491B" w:rsidRPr="008C491B">
        <w:rPr>
          <w:rFonts w:ascii="Arial" w:eastAsia="Times New Roman" w:hAnsi="Arial" w:cs="Arial"/>
          <w:bCs/>
          <w:i/>
          <w:iCs/>
          <w:color w:val="000000"/>
          <w:sz w:val="20"/>
          <w:szCs w:val="20"/>
          <w:lang w:eastAsia="ro-RO"/>
        </w:rPr>
        <w:t xml:space="preserve"> prioritar</w:t>
      </w:r>
      <w:r w:rsidR="008C491B" w:rsidRPr="008C491B">
        <w:rPr>
          <w:rFonts w:ascii="Arial" w:eastAsia="Times New Roman" w:hAnsi="Arial" w:cs="Arial"/>
          <w:color w:val="000000"/>
          <w:sz w:val="20"/>
          <w:szCs w:val="20"/>
          <w:lang w:eastAsia="ro-RO"/>
        </w:rPr>
        <w:t xml:space="preserve"> ”</w:t>
      </w:r>
      <w:r w:rsidR="008C491B" w:rsidRPr="008C491B">
        <w:rPr>
          <w:rFonts w:ascii="Arial" w:eastAsia="Times New Roman" w:hAnsi="Arial" w:cs="Arial"/>
          <w:b/>
          <w:bCs/>
          <w:color w:val="000000"/>
          <w:sz w:val="20"/>
          <w:szCs w:val="20"/>
          <w:lang w:eastAsia="ro-RO"/>
        </w:rPr>
        <w:t xml:space="preserve">Ciprian </w:t>
      </w:r>
      <w:bookmarkStart w:id="20" w:name="_Hlk126315255"/>
      <w:r w:rsidR="008C491B" w:rsidRPr="008C491B">
        <w:rPr>
          <w:rFonts w:ascii="Arial" w:eastAsia="Times New Roman" w:hAnsi="Arial" w:cs="Arial"/>
          <w:b/>
          <w:bCs/>
          <w:color w:val="000000"/>
          <w:sz w:val="20"/>
          <w:szCs w:val="20"/>
          <w:lang w:eastAsia="ro-RO"/>
        </w:rPr>
        <w:t>Porumbescu</w:t>
      </w:r>
      <w:r w:rsidR="00FA5AC3" w:rsidRPr="00361F98">
        <w:rPr>
          <w:rStyle w:val="FootnoteReference"/>
          <w:rFonts w:eastAsia="Arial" w:cs="Arial"/>
          <w:b/>
          <w:sz w:val="20"/>
          <w:szCs w:val="20"/>
        </w:rPr>
        <w:footnoteReference w:id="13"/>
      </w:r>
      <w:bookmarkEnd w:id="20"/>
      <w:r w:rsidR="008C491B" w:rsidRPr="008C491B">
        <w:rPr>
          <w:rFonts w:ascii="Arial" w:eastAsia="Times New Roman" w:hAnsi="Arial" w:cs="Arial"/>
          <w:color w:val="000000"/>
          <w:sz w:val="20"/>
          <w:szCs w:val="20"/>
          <w:lang w:eastAsia="ro-RO"/>
        </w:rPr>
        <w:t>”</w:t>
      </w:r>
      <w:r w:rsidR="00A2400C">
        <w:rPr>
          <w:rFonts w:ascii="Arial" w:eastAsia="Times New Roman" w:hAnsi="Arial" w:cs="Arial"/>
          <w:color w:val="000000"/>
          <w:sz w:val="20"/>
          <w:szCs w:val="20"/>
          <w:lang w:eastAsia="ro-RO"/>
        </w:rPr>
        <w:tab/>
      </w:r>
      <w:r w:rsidR="00A2400C">
        <w:rPr>
          <w:rFonts w:ascii="Arial" w:eastAsia="Times New Roman" w:hAnsi="Arial" w:cs="Arial"/>
          <w:color w:val="000000"/>
          <w:sz w:val="20"/>
          <w:szCs w:val="20"/>
          <w:lang w:eastAsia="ro-RO"/>
        </w:rPr>
        <w:tab/>
      </w:r>
      <w:sdt>
        <w:sdtPr>
          <w:rPr>
            <w:rFonts w:ascii="Arial" w:eastAsia="Times New Roman" w:hAnsi="Arial" w:cs="Arial"/>
            <w:sz w:val="20"/>
            <w:szCs w:val="20"/>
          </w:rPr>
          <w:id w:val="2079399115"/>
        </w:sdtPr>
        <w:sdtContent>
          <w:r w:rsidR="002234E3">
            <w:rPr>
              <w:rFonts w:ascii="MS Gothic" w:eastAsia="MS Gothic" w:hAnsi="MS Gothic" w:cs="Arial" w:hint="eastAsia"/>
              <w:sz w:val="20"/>
              <w:szCs w:val="20"/>
            </w:rPr>
            <w:t>☐</w:t>
          </w:r>
        </w:sdtContent>
      </w:sdt>
      <w:r w:rsidR="008C491B" w:rsidRPr="00A2400C">
        <w:rPr>
          <w:rFonts w:ascii="Arial" w:eastAsia="MS Gothic" w:hAnsi="MS Gothic" w:cs="Arial"/>
          <w:sz w:val="20"/>
          <w:szCs w:val="20"/>
        </w:rPr>
        <w:t xml:space="preserve"> </w:t>
      </w:r>
      <w:r w:rsidR="001E0A71" w:rsidRPr="00A2400C">
        <w:rPr>
          <w:rFonts w:ascii="Arial" w:eastAsia="Times New Roman" w:hAnsi="Arial" w:cs="Arial"/>
          <w:color w:val="000000"/>
          <w:sz w:val="20"/>
          <w:szCs w:val="20"/>
          <w:lang w:eastAsia="ro-RO"/>
        </w:rPr>
        <w:t>programul strategic de finanțare ”</w:t>
      </w:r>
      <w:r w:rsidR="001E0A71" w:rsidRPr="00A2400C">
        <w:rPr>
          <w:rFonts w:ascii="Arial" w:eastAsia="Times New Roman" w:hAnsi="Arial" w:cs="Arial"/>
          <w:b/>
          <w:bCs/>
          <w:color w:val="000000"/>
          <w:sz w:val="20"/>
          <w:szCs w:val="20"/>
          <w:lang w:eastAsia="ro-RO"/>
        </w:rPr>
        <w:t xml:space="preserve">Dimitrie </w:t>
      </w:r>
      <w:bookmarkStart w:id="21" w:name="_Hlk126315378"/>
      <w:r w:rsidR="001E0A71" w:rsidRPr="00A2400C">
        <w:rPr>
          <w:rFonts w:ascii="Arial" w:eastAsia="Times New Roman" w:hAnsi="Arial" w:cs="Arial"/>
          <w:b/>
          <w:bCs/>
          <w:color w:val="000000"/>
          <w:sz w:val="20"/>
          <w:szCs w:val="20"/>
          <w:lang w:eastAsia="ro-RO"/>
        </w:rPr>
        <w:t>Cantemir</w:t>
      </w:r>
      <w:r w:rsidR="00834213" w:rsidRPr="00834213">
        <w:rPr>
          <w:rStyle w:val="FootnoteReference"/>
          <w:rFonts w:eastAsia="Times New Roman" w:cs="Arial"/>
          <w:b/>
          <w:bCs/>
          <w:color w:val="000000"/>
          <w:sz w:val="18"/>
          <w:szCs w:val="18"/>
          <w:lang w:eastAsia="ro-RO"/>
        </w:rPr>
        <w:footnoteReference w:id="14"/>
      </w:r>
      <w:r w:rsidR="001E0A71" w:rsidRPr="00A2400C">
        <w:rPr>
          <w:rFonts w:ascii="Arial" w:eastAsia="Times New Roman" w:hAnsi="Arial" w:cs="Arial"/>
          <w:color w:val="000000"/>
          <w:sz w:val="20"/>
          <w:szCs w:val="20"/>
          <w:lang w:eastAsia="ro-RO"/>
        </w:rPr>
        <w:t>”</w:t>
      </w:r>
      <w:bookmarkEnd w:id="21"/>
    </w:p>
    <w:p w:rsidR="00DC6D10" w:rsidRPr="00FA5AC3" w:rsidRDefault="00D6362B" w:rsidP="00FA5AC3">
      <w:pPr>
        <w:widowControl/>
        <w:suppressAutoHyphens w:val="0"/>
        <w:ind w:left="1440" w:firstLine="720"/>
        <w:jc w:val="both"/>
        <w:textAlignment w:val="baseline"/>
        <w:rPr>
          <w:rFonts w:ascii="Arial" w:eastAsia="Times New Roman" w:hAnsi="Arial" w:cs="Arial"/>
          <w:color w:val="000000"/>
          <w:sz w:val="20"/>
          <w:szCs w:val="20"/>
          <w:lang w:eastAsia="ro-RO"/>
        </w:rPr>
      </w:pPr>
      <w:sdt>
        <w:sdtPr>
          <w:rPr>
            <w:rFonts w:ascii="Arial" w:eastAsia="MS Gothic" w:hAnsi="MS Gothic" w:cs="Arial"/>
            <w:sz w:val="22"/>
            <w:szCs w:val="22"/>
            <w:vertAlign w:val="superscript"/>
            <w:lang w:val="en-US"/>
          </w:rPr>
          <w:id w:val="-1966346696"/>
        </w:sdtPr>
        <w:sdtContent>
          <w:r w:rsidR="002234E3">
            <w:rPr>
              <w:rFonts w:ascii="MS Gothic" w:eastAsia="MS Gothic" w:hAnsi="MS Gothic" w:cs="Arial" w:hint="eastAsia"/>
              <w:sz w:val="22"/>
              <w:szCs w:val="22"/>
            </w:rPr>
            <w:t>☐</w:t>
          </w:r>
        </w:sdtContent>
      </w:sdt>
      <w:r w:rsidR="008C491B" w:rsidRPr="008C491B">
        <w:rPr>
          <w:rFonts w:ascii="Arial" w:eastAsia="Times New Roman" w:hAnsi="Arial" w:cs="Arial"/>
          <w:color w:val="000000"/>
          <w:sz w:val="20"/>
          <w:szCs w:val="20"/>
          <w:lang w:eastAsia="ro-RO"/>
        </w:rPr>
        <w:t xml:space="preserve"> </w:t>
      </w:r>
      <w:r w:rsidR="001E0A71" w:rsidRPr="008C491B">
        <w:rPr>
          <w:rFonts w:ascii="Arial" w:eastAsia="Times New Roman" w:hAnsi="Arial" w:cs="Arial"/>
          <w:b/>
          <w:bCs/>
          <w:i/>
          <w:iCs/>
          <w:color w:val="000000"/>
          <w:sz w:val="20"/>
          <w:szCs w:val="20"/>
          <w:lang w:eastAsia="ro-RO"/>
        </w:rPr>
        <w:t>nevoi culturale de urgenţă 2023</w:t>
      </w:r>
      <w:r w:rsidR="001E0A71" w:rsidRPr="001E0A71">
        <w:rPr>
          <w:rStyle w:val="FootnoteReference"/>
          <w:rFonts w:eastAsia="Times New Roman" w:cs="Arial"/>
          <w:b/>
          <w:bCs/>
          <w:i/>
          <w:iCs/>
          <w:color w:val="000000"/>
          <w:sz w:val="22"/>
          <w:szCs w:val="22"/>
          <w:lang w:eastAsia="ro-RO"/>
        </w:rPr>
        <w:footnoteReference w:id="15"/>
      </w:r>
      <w:r w:rsidR="001E0A71" w:rsidRPr="008C491B">
        <w:rPr>
          <w:rFonts w:ascii="Arial" w:eastAsia="Times New Roman" w:hAnsi="Arial" w:cs="Arial"/>
          <w:b/>
          <w:bCs/>
          <w:color w:val="000000"/>
          <w:sz w:val="22"/>
          <w:szCs w:val="22"/>
          <w:lang w:eastAsia="ro-RO"/>
        </w:rPr>
        <w:t> </w:t>
      </w:r>
      <w:r w:rsidR="001E0A71" w:rsidRPr="008C491B">
        <w:rPr>
          <w:rFonts w:ascii="Arial" w:eastAsia="Times New Roman" w:hAnsi="Arial" w:cs="Arial"/>
          <w:b/>
          <w:bCs/>
          <w:color w:val="000000"/>
          <w:sz w:val="20"/>
          <w:szCs w:val="20"/>
          <w:lang w:eastAsia="ro-RO"/>
        </w:rPr>
        <w:t> </w:t>
      </w:r>
      <w:r w:rsidR="00A2400C" w:rsidRPr="00A2400C">
        <w:rPr>
          <w:rFonts w:ascii="Arial" w:eastAsia="Times New Roman" w:hAnsi="Arial" w:cs="Arial"/>
          <w:color w:val="000000"/>
          <w:sz w:val="20"/>
          <w:szCs w:val="20"/>
          <w:lang w:eastAsia="ro-RO"/>
        </w:rPr>
        <w:t xml:space="preserve"> </w:t>
      </w:r>
    </w:p>
    <w:p w:rsidR="00C712C5" w:rsidRDefault="00A2400C" w:rsidP="00A2400C">
      <w:pPr>
        <w:shd w:val="clear" w:color="auto" w:fill="FFFFFF"/>
        <w:jc w:val="both"/>
        <w:rPr>
          <w:rFonts w:ascii="Arial" w:eastAsia="Arial" w:hAnsi="Arial" w:cs="Arial"/>
          <w:b/>
        </w:rPr>
      </w:pPr>
      <w:r>
        <w:rPr>
          <w:rFonts w:ascii="Arial" w:eastAsia="Arial" w:hAnsi="Arial" w:cs="Arial"/>
          <w:b/>
        </w:rPr>
        <w:t>Condiții/</w:t>
      </w:r>
      <w:r>
        <w:rPr>
          <w:rFonts w:ascii="Arial" w:hAnsi="Arial" w:cs="Arial"/>
          <w:b/>
          <w:color w:val="000000"/>
        </w:rPr>
        <w:t>Criterii s</w:t>
      </w:r>
      <w:r w:rsidRPr="00BC67C3">
        <w:rPr>
          <w:rFonts w:ascii="Arial" w:hAnsi="Arial" w:cs="Arial"/>
          <w:b/>
          <w:color w:val="000000"/>
        </w:rPr>
        <w:t>peciale</w:t>
      </w:r>
      <w:r w:rsidR="00DC6D10">
        <w:rPr>
          <w:rFonts w:ascii="Arial" w:eastAsia="Arial" w:hAnsi="Arial" w:cs="Arial"/>
          <w:b/>
        </w:rPr>
        <w:t>:</w:t>
      </w:r>
    </w:p>
    <w:p w:rsidR="00817FC5" w:rsidRPr="00BC2F24" w:rsidRDefault="00FA5AC3" w:rsidP="00FA5AC3">
      <w:pPr>
        <w:shd w:val="clear" w:color="auto" w:fill="FFFFFF"/>
        <w:jc w:val="both"/>
        <w:rPr>
          <w:rFonts w:ascii="Arial" w:eastAsia="Arial" w:hAnsi="Arial" w:cs="Arial"/>
          <w:b/>
        </w:rPr>
      </w:pPr>
      <w:r w:rsidRPr="00FA5AC3">
        <w:rPr>
          <w:rFonts w:ascii="Arial" w:eastAsia="Times New Roman" w:hAnsi="Arial" w:cs="Arial"/>
          <w:b/>
          <w:color w:val="000000"/>
          <w:sz w:val="20"/>
          <w:szCs w:val="20"/>
          <w:lang w:eastAsia="ro-RO"/>
        </w:rPr>
        <w:t>1.</w:t>
      </w:r>
      <w:r>
        <w:rPr>
          <w:rFonts w:ascii="Arial" w:eastAsia="Times New Roman" w:hAnsi="Arial" w:cs="Arial"/>
          <w:color w:val="000000"/>
          <w:sz w:val="20"/>
          <w:szCs w:val="20"/>
          <w:lang w:eastAsia="ro-RO"/>
        </w:rPr>
        <w:t xml:space="preserve"> </w:t>
      </w:r>
      <w:r w:rsidR="00A2400C">
        <w:rPr>
          <w:rFonts w:ascii="Arial" w:eastAsia="Times New Roman" w:hAnsi="Arial" w:cs="Arial"/>
          <w:color w:val="000000"/>
          <w:sz w:val="20"/>
          <w:szCs w:val="20"/>
          <w:lang w:eastAsia="ro-RO"/>
        </w:rPr>
        <w:t xml:space="preserve">în cazul </w:t>
      </w:r>
      <w:r w:rsidR="00A2400C" w:rsidRPr="00A2400C">
        <w:rPr>
          <w:rFonts w:ascii="Arial" w:eastAsia="Times New Roman" w:hAnsi="Arial" w:cs="Arial"/>
          <w:color w:val="000000"/>
          <w:sz w:val="20"/>
          <w:szCs w:val="20"/>
          <w:lang w:eastAsia="ro-RO"/>
        </w:rPr>
        <w:t>programul</w:t>
      </w:r>
      <w:r>
        <w:rPr>
          <w:rFonts w:ascii="Arial" w:eastAsia="Times New Roman" w:hAnsi="Arial" w:cs="Arial"/>
          <w:color w:val="000000"/>
          <w:sz w:val="20"/>
          <w:szCs w:val="20"/>
          <w:lang w:eastAsia="ro-RO"/>
        </w:rPr>
        <w:t>ui</w:t>
      </w:r>
      <w:r w:rsidR="00A2400C" w:rsidRPr="00A2400C">
        <w:rPr>
          <w:rFonts w:ascii="Arial" w:eastAsia="Times New Roman" w:hAnsi="Arial" w:cs="Arial"/>
          <w:color w:val="000000"/>
          <w:sz w:val="20"/>
          <w:szCs w:val="20"/>
          <w:lang w:eastAsia="ro-RO"/>
        </w:rPr>
        <w:t xml:space="preserve"> strategic</w:t>
      </w:r>
      <w:r w:rsidR="00834213" w:rsidRPr="001E0A71">
        <w:rPr>
          <w:rStyle w:val="FootnoteReference"/>
          <w:rFonts w:eastAsia="Times New Roman" w:cs="Arial"/>
          <w:color w:val="000000"/>
          <w:sz w:val="22"/>
          <w:szCs w:val="22"/>
          <w:lang w:eastAsia="ro-RO"/>
        </w:rPr>
        <w:footnoteReference w:id="16"/>
      </w:r>
      <w:r w:rsidR="00A2400C" w:rsidRPr="00A2400C">
        <w:rPr>
          <w:rFonts w:ascii="Arial" w:eastAsia="Times New Roman" w:hAnsi="Arial" w:cs="Arial"/>
          <w:color w:val="000000"/>
          <w:sz w:val="20"/>
          <w:szCs w:val="20"/>
          <w:lang w:eastAsia="ro-RO"/>
        </w:rPr>
        <w:t xml:space="preserve"> de finanțare ”</w:t>
      </w:r>
      <w:r w:rsidR="00A2400C" w:rsidRPr="00A2400C">
        <w:rPr>
          <w:rFonts w:ascii="Arial" w:eastAsia="Times New Roman" w:hAnsi="Arial" w:cs="Arial"/>
          <w:b/>
          <w:bCs/>
          <w:color w:val="000000"/>
          <w:sz w:val="20"/>
          <w:szCs w:val="20"/>
          <w:lang w:eastAsia="ro-RO"/>
        </w:rPr>
        <w:t>Dimitrie Cantemir</w:t>
      </w:r>
      <w:r w:rsidR="00A2400C" w:rsidRPr="00A2400C">
        <w:rPr>
          <w:rFonts w:ascii="Arial" w:eastAsia="Times New Roman" w:hAnsi="Arial" w:cs="Arial"/>
          <w:color w:val="000000"/>
          <w:sz w:val="20"/>
          <w:szCs w:val="20"/>
          <w:lang w:eastAsia="ro-RO"/>
        </w:rPr>
        <w:t xml:space="preserve">” </w:t>
      </w:r>
      <w:r w:rsidR="00A2400C" w:rsidRPr="00A2400C">
        <w:rPr>
          <w:rFonts w:ascii="Arial" w:eastAsia="Arial" w:hAnsi="Arial" w:cs="Arial"/>
          <w:b/>
          <w:sz w:val="20"/>
          <w:szCs w:val="20"/>
        </w:rPr>
        <w:t xml:space="preserve"> </w:t>
      </w:r>
    </w:p>
    <w:p w:rsidR="00817FC5" w:rsidRPr="00EE3BF3" w:rsidRDefault="00817FC5" w:rsidP="00817FC5">
      <w:pPr>
        <w:ind w:left="720"/>
        <w:rPr>
          <w:rFonts w:ascii="Arial" w:eastAsia="Arial" w:hAnsi="Arial" w:cs="Arial"/>
          <w:b/>
          <w:sz w:val="16"/>
          <w:szCs w:val="16"/>
        </w:rPr>
      </w:pPr>
    </w:p>
    <w:tbl>
      <w:tblPr>
        <w:tblW w:w="92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tblPr>
      <w:tblGrid>
        <w:gridCol w:w="4605"/>
        <w:gridCol w:w="4605"/>
      </w:tblGrid>
      <w:tr w:rsidR="00817FC5" w:rsidRPr="00EE3BF3" w:rsidTr="000C20FB">
        <w:trPr>
          <w:trHeight w:val="280"/>
        </w:trPr>
        <w:tc>
          <w:tcPr>
            <w:tcW w:w="4605" w:type="dxa"/>
            <w:tcBorders>
              <w:top w:val="single" w:sz="4" w:space="0" w:color="000000"/>
              <w:left w:val="single" w:sz="4" w:space="0" w:color="000000"/>
              <w:bottom w:val="single" w:sz="4" w:space="0" w:color="000000"/>
              <w:right w:val="single" w:sz="4" w:space="0" w:color="000000"/>
            </w:tcBorders>
          </w:tcPr>
          <w:p w:rsidR="00817FC5" w:rsidRPr="000C20FB" w:rsidRDefault="00A2400C" w:rsidP="00F36FAE">
            <w:pPr>
              <w:jc w:val="center"/>
              <w:rPr>
                <w:rFonts w:ascii="Arial" w:eastAsia="Arial" w:hAnsi="Arial" w:cs="Arial"/>
                <w:b/>
                <w:sz w:val="20"/>
                <w:szCs w:val="20"/>
              </w:rPr>
            </w:pPr>
            <w:r w:rsidRPr="000C20FB">
              <w:rPr>
                <w:rFonts w:ascii="Arial" w:eastAsia="Arial" w:hAnsi="Arial" w:cs="Arial"/>
                <w:b/>
                <w:sz w:val="20"/>
                <w:szCs w:val="20"/>
              </w:rPr>
              <w:t>nr. OMC privind recunoașterea proiectului</w:t>
            </w:r>
          </w:p>
        </w:tc>
        <w:tc>
          <w:tcPr>
            <w:tcW w:w="4605" w:type="dxa"/>
            <w:tcBorders>
              <w:top w:val="single" w:sz="4" w:space="0" w:color="000000"/>
              <w:left w:val="single" w:sz="4" w:space="0" w:color="000000"/>
              <w:bottom w:val="single" w:sz="4" w:space="0" w:color="000000"/>
              <w:right w:val="single" w:sz="4" w:space="0" w:color="000000"/>
            </w:tcBorders>
          </w:tcPr>
          <w:p w:rsidR="00817FC5" w:rsidRPr="000C20FB" w:rsidRDefault="00A2400C" w:rsidP="00B0187F">
            <w:pPr>
              <w:jc w:val="center"/>
              <w:rPr>
                <w:rFonts w:ascii="Arial" w:eastAsia="Arial" w:hAnsi="Arial" w:cs="Arial"/>
                <w:b/>
                <w:sz w:val="20"/>
                <w:szCs w:val="20"/>
              </w:rPr>
            </w:pPr>
            <w:r w:rsidRPr="000C20FB">
              <w:rPr>
                <w:rFonts w:ascii="Arial" w:eastAsia="Arial" w:hAnsi="Arial" w:cs="Arial"/>
                <w:b/>
                <w:sz w:val="20"/>
                <w:szCs w:val="20"/>
              </w:rPr>
              <w:t>numărul curent/poziția din anexa</w:t>
            </w:r>
            <w:r w:rsidR="000D5F11" w:rsidRPr="000C20FB">
              <w:rPr>
                <w:rFonts w:ascii="Arial" w:eastAsia="Arial" w:hAnsi="Arial" w:cs="Arial"/>
                <w:b/>
                <w:sz w:val="20"/>
                <w:szCs w:val="20"/>
              </w:rPr>
              <w:t xml:space="preserve"> OMC</w:t>
            </w:r>
          </w:p>
        </w:tc>
      </w:tr>
      <w:tr w:rsidR="00817FC5" w:rsidRPr="00EE3BF3" w:rsidTr="007E5BBF">
        <w:trPr>
          <w:trHeight w:val="274"/>
        </w:trPr>
        <w:tc>
          <w:tcPr>
            <w:tcW w:w="4605" w:type="dxa"/>
            <w:tcBorders>
              <w:top w:val="single" w:sz="4" w:space="0" w:color="000000"/>
              <w:left w:val="single" w:sz="4" w:space="0" w:color="000000"/>
              <w:bottom w:val="single" w:sz="4" w:space="0" w:color="000000"/>
              <w:right w:val="single" w:sz="4" w:space="0" w:color="000000"/>
            </w:tcBorders>
          </w:tcPr>
          <w:p w:rsidR="00817FC5" w:rsidRPr="00EE3BF3" w:rsidRDefault="00817FC5" w:rsidP="00F36FAE">
            <w:pPr>
              <w:rPr>
                <w:rFonts w:ascii="Arial" w:eastAsia="Arial" w:hAnsi="Arial" w:cs="Arial"/>
                <w:b/>
                <w:sz w:val="16"/>
                <w:szCs w:val="16"/>
              </w:rPr>
            </w:pPr>
          </w:p>
        </w:tc>
        <w:tc>
          <w:tcPr>
            <w:tcW w:w="4605" w:type="dxa"/>
            <w:tcBorders>
              <w:top w:val="single" w:sz="4" w:space="0" w:color="000000"/>
              <w:left w:val="single" w:sz="4" w:space="0" w:color="000000"/>
              <w:bottom w:val="single" w:sz="4" w:space="0" w:color="000000"/>
              <w:right w:val="single" w:sz="4" w:space="0" w:color="000000"/>
            </w:tcBorders>
          </w:tcPr>
          <w:p w:rsidR="00817FC5" w:rsidRPr="00EE3BF3" w:rsidRDefault="00817FC5" w:rsidP="00F36FAE">
            <w:pPr>
              <w:rPr>
                <w:rFonts w:ascii="Arial" w:eastAsia="Arial" w:hAnsi="Arial" w:cs="Arial"/>
                <w:b/>
                <w:sz w:val="16"/>
                <w:szCs w:val="16"/>
              </w:rPr>
            </w:pPr>
          </w:p>
        </w:tc>
      </w:tr>
    </w:tbl>
    <w:p w:rsidR="00817FC5" w:rsidRPr="00EE3BF3" w:rsidRDefault="00817FC5" w:rsidP="00817FC5">
      <w:pPr>
        <w:ind w:left="720"/>
        <w:rPr>
          <w:rFonts w:ascii="Arial" w:eastAsia="Arial" w:hAnsi="Arial" w:cs="Arial"/>
          <w:b/>
          <w:sz w:val="16"/>
          <w:szCs w:val="16"/>
        </w:rPr>
      </w:pPr>
    </w:p>
    <w:p w:rsidR="001E0A71" w:rsidRDefault="001E0A71" w:rsidP="00FA5AC3">
      <w:pPr>
        <w:shd w:val="clear" w:color="auto" w:fill="FFFFFF"/>
        <w:jc w:val="both"/>
        <w:rPr>
          <w:rFonts w:ascii="Arial" w:eastAsia="Arial" w:hAnsi="Arial" w:cs="Arial"/>
          <w:b/>
        </w:rPr>
      </w:pPr>
    </w:p>
    <w:p w:rsidR="00817FC5" w:rsidRPr="00FA5AC3" w:rsidRDefault="00FA5AC3" w:rsidP="00FA5AC3">
      <w:pPr>
        <w:shd w:val="clear" w:color="auto" w:fill="FFFFFF"/>
        <w:jc w:val="both"/>
        <w:rPr>
          <w:rFonts w:ascii="Arial" w:eastAsia="Arial" w:hAnsi="Arial" w:cs="Arial"/>
        </w:rPr>
      </w:pPr>
      <w:r>
        <w:rPr>
          <w:rFonts w:ascii="Arial" w:eastAsia="Arial" w:hAnsi="Arial" w:cs="Arial"/>
          <w:b/>
        </w:rPr>
        <w:t xml:space="preserve">2. </w:t>
      </w:r>
      <w:r>
        <w:rPr>
          <w:rFonts w:ascii="Arial" w:eastAsia="Arial" w:hAnsi="Arial" w:cs="Arial"/>
        </w:rPr>
        <w:t xml:space="preserve"> </w:t>
      </w:r>
      <w:r>
        <w:rPr>
          <w:rFonts w:ascii="Arial" w:eastAsia="Times New Roman" w:hAnsi="Arial" w:cs="Arial"/>
          <w:b/>
          <w:bCs/>
          <w:iCs/>
          <w:color w:val="000000"/>
          <w:sz w:val="20"/>
          <w:szCs w:val="20"/>
          <w:lang w:eastAsia="ro-RO"/>
        </w:rPr>
        <w:t xml:space="preserve">în cazul fondului pentru </w:t>
      </w:r>
      <w:r w:rsidRPr="00FA5AC3">
        <w:rPr>
          <w:rFonts w:ascii="Arial" w:eastAsia="Times New Roman" w:hAnsi="Arial" w:cs="Arial"/>
          <w:b/>
          <w:bCs/>
          <w:iCs/>
          <w:color w:val="000000"/>
          <w:sz w:val="20"/>
          <w:szCs w:val="20"/>
          <w:lang w:eastAsia="ro-RO"/>
        </w:rPr>
        <w:t>n</w:t>
      </w:r>
      <w:r w:rsidRPr="008C491B">
        <w:rPr>
          <w:rFonts w:ascii="Arial" w:eastAsia="Times New Roman" w:hAnsi="Arial" w:cs="Arial"/>
          <w:b/>
          <w:bCs/>
          <w:iCs/>
          <w:color w:val="000000"/>
          <w:sz w:val="20"/>
          <w:szCs w:val="20"/>
          <w:lang w:eastAsia="ro-RO"/>
        </w:rPr>
        <w:t>evoi</w:t>
      </w:r>
      <w:r w:rsidRPr="008C491B">
        <w:rPr>
          <w:rFonts w:ascii="Arial" w:eastAsia="Times New Roman" w:hAnsi="Arial" w:cs="Arial"/>
          <w:b/>
          <w:bCs/>
          <w:i/>
          <w:iCs/>
          <w:color w:val="000000"/>
          <w:sz w:val="20"/>
          <w:szCs w:val="20"/>
          <w:lang w:eastAsia="ro-RO"/>
        </w:rPr>
        <w:t xml:space="preserve"> culturale de urgenţă 2023</w:t>
      </w:r>
    </w:p>
    <w:p w:rsidR="00817FC5" w:rsidRPr="00FA5AC3" w:rsidRDefault="00FA5AC3" w:rsidP="00AC44AC">
      <w:pPr>
        <w:numPr>
          <w:ilvl w:val="0"/>
          <w:numId w:val="7"/>
        </w:numPr>
        <w:rPr>
          <w:rFonts w:ascii="Arial" w:eastAsia="Arial" w:hAnsi="Arial" w:cs="Arial"/>
        </w:rPr>
      </w:pPr>
      <w:r w:rsidRPr="00FA5AC3">
        <w:rPr>
          <w:rFonts w:ascii="Arial" w:eastAsia="Arial" w:hAnsi="Arial" w:cs="Arial"/>
        </w:rPr>
        <w:t>c</w:t>
      </w:r>
      <w:r w:rsidR="00817FC5" w:rsidRPr="00FA5AC3">
        <w:rPr>
          <w:rFonts w:ascii="Arial" w:eastAsia="Arial" w:hAnsi="Arial" w:cs="Arial"/>
        </w:rPr>
        <w:t>auzele și motivul urgenței</w:t>
      </w:r>
    </w:p>
    <w:p w:rsidR="00817FC5" w:rsidRPr="00EE3BF3" w:rsidRDefault="00817FC5" w:rsidP="00817FC5">
      <w:pPr>
        <w:rPr>
          <w:rFonts w:ascii="Arial" w:eastAsia="Arial" w:hAnsi="Arial" w:cs="Arial"/>
          <w:b/>
          <w:sz w:val="20"/>
          <w:szCs w:val="20"/>
        </w:rPr>
      </w:pPr>
    </w:p>
    <w:tbl>
      <w:tblPr>
        <w:tblW w:w="922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tblPr>
      <w:tblGrid>
        <w:gridCol w:w="9221"/>
      </w:tblGrid>
      <w:tr w:rsidR="00817FC5" w:rsidRPr="00EE3BF3" w:rsidTr="001E0A71">
        <w:trPr>
          <w:trHeight w:val="348"/>
        </w:trPr>
        <w:tc>
          <w:tcPr>
            <w:tcW w:w="9221" w:type="dxa"/>
            <w:tcBorders>
              <w:top w:val="single" w:sz="4" w:space="0" w:color="000000"/>
              <w:left w:val="single" w:sz="4" w:space="0" w:color="000000"/>
              <w:bottom w:val="single" w:sz="4" w:space="0" w:color="000000"/>
              <w:right w:val="single" w:sz="4" w:space="0" w:color="000000"/>
            </w:tcBorders>
          </w:tcPr>
          <w:p w:rsidR="00817FC5" w:rsidRPr="00EE3BF3" w:rsidRDefault="00817FC5" w:rsidP="00F36FAE">
            <w:pPr>
              <w:rPr>
                <w:rFonts w:ascii="Arial" w:eastAsia="Arial" w:hAnsi="Arial" w:cs="Arial"/>
                <w:b/>
                <w:sz w:val="20"/>
                <w:szCs w:val="20"/>
              </w:rPr>
            </w:pPr>
          </w:p>
        </w:tc>
      </w:tr>
    </w:tbl>
    <w:p w:rsidR="00817FC5" w:rsidRPr="00BC67C3" w:rsidRDefault="00817FC5" w:rsidP="00817FC5">
      <w:pPr>
        <w:rPr>
          <w:rFonts w:ascii="Arial" w:eastAsia="Arial" w:hAnsi="Arial" w:cs="Arial"/>
          <w:sz w:val="12"/>
          <w:szCs w:val="12"/>
        </w:rPr>
      </w:pPr>
      <w:r w:rsidRPr="00BC67C3">
        <w:rPr>
          <w:rFonts w:ascii="Arial" w:eastAsia="Arial" w:hAnsi="Arial" w:cs="Arial"/>
          <w:sz w:val="12"/>
          <w:szCs w:val="12"/>
        </w:rPr>
        <w:t xml:space="preserve">* fără a depăşi ½ pagină, cu </w:t>
      </w:r>
      <w:r w:rsidR="002E59F9">
        <w:rPr>
          <w:rFonts w:ascii="Arial" w:eastAsia="Arial" w:hAnsi="Arial" w:cs="Arial"/>
          <w:sz w:val="12"/>
          <w:szCs w:val="12"/>
        </w:rPr>
        <w:t>detalierea</w:t>
      </w:r>
      <w:r w:rsidRPr="00BC67C3">
        <w:rPr>
          <w:rFonts w:ascii="Arial" w:eastAsia="Arial" w:hAnsi="Arial" w:cs="Arial"/>
          <w:sz w:val="12"/>
          <w:szCs w:val="12"/>
        </w:rPr>
        <w:t xml:space="preserve"> cauzelor de n</w:t>
      </w:r>
      <w:r w:rsidR="002E59F9">
        <w:rPr>
          <w:rFonts w:ascii="Arial" w:eastAsia="Arial" w:hAnsi="Arial" w:cs="Arial"/>
          <w:sz w:val="12"/>
          <w:szCs w:val="12"/>
        </w:rPr>
        <w:t>atură tehnică/artistică/financiară sau</w:t>
      </w:r>
      <w:r w:rsidRPr="00BC67C3">
        <w:rPr>
          <w:rFonts w:ascii="Arial" w:eastAsia="Arial" w:hAnsi="Arial" w:cs="Arial"/>
          <w:sz w:val="12"/>
          <w:szCs w:val="12"/>
        </w:rPr>
        <w:t xml:space="preserve"> altele - după caz. </w:t>
      </w:r>
    </w:p>
    <w:p w:rsidR="00817FC5" w:rsidRPr="00EE3BF3" w:rsidRDefault="00817FC5" w:rsidP="00817FC5">
      <w:pPr>
        <w:shd w:val="clear" w:color="auto" w:fill="FFFFFF"/>
        <w:jc w:val="both"/>
        <w:rPr>
          <w:rFonts w:ascii="Arial" w:eastAsia="Arial" w:hAnsi="Arial" w:cs="Arial"/>
          <w:b/>
          <w:sz w:val="16"/>
          <w:szCs w:val="16"/>
        </w:rPr>
      </w:pPr>
    </w:p>
    <w:p w:rsidR="00817FC5" w:rsidRPr="00FA5AC3" w:rsidRDefault="00FA5AC3" w:rsidP="00AC44AC">
      <w:pPr>
        <w:numPr>
          <w:ilvl w:val="0"/>
          <w:numId w:val="7"/>
        </w:numPr>
        <w:rPr>
          <w:rFonts w:ascii="Arial" w:eastAsia="Arial" w:hAnsi="Arial" w:cs="Arial"/>
        </w:rPr>
      </w:pPr>
      <w:r w:rsidRPr="00FA5AC3">
        <w:rPr>
          <w:rFonts w:ascii="Arial" w:eastAsia="Arial" w:hAnsi="Arial" w:cs="Arial"/>
        </w:rPr>
        <w:t>e</w:t>
      </w:r>
      <w:r w:rsidR="00817FC5" w:rsidRPr="00FA5AC3">
        <w:rPr>
          <w:rFonts w:ascii="Arial" w:eastAsia="Arial" w:hAnsi="Arial" w:cs="Arial"/>
        </w:rPr>
        <w:t>fecte și/sau riscuri ale anulării/</w:t>
      </w:r>
      <w:r w:rsidR="007560BE" w:rsidRPr="00FA5AC3">
        <w:rPr>
          <w:rFonts w:ascii="Arial" w:eastAsia="Arial" w:hAnsi="Arial" w:cs="Arial"/>
        </w:rPr>
        <w:t>amânării proiectului</w:t>
      </w:r>
      <w:r w:rsidR="00817FC5" w:rsidRPr="00FA5AC3">
        <w:rPr>
          <w:rFonts w:ascii="Arial" w:eastAsia="Arial" w:hAnsi="Arial" w:cs="Arial"/>
        </w:rPr>
        <w:t xml:space="preserve"> asupra intereselor culturale imediate ale comunității </w:t>
      </w:r>
    </w:p>
    <w:p w:rsidR="00817FC5" w:rsidRPr="00EE3BF3" w:rsidRDefault="00817FC5" w:rsidP="00817FC5">
      <w:pPr>
        <w:rPr>
          <w:rFonts w:ascii="Arial" w:eastAsia="Arial" w:hAnsi="Arial" w:cs="Arial"/>
          <w:b/>
          <w:sz w:val="16"/>
          <w:szCs w:val="16"/>
        </w:rPr>
      </w:pPr>
    </w:p>
    <w:tbl>
      <w:tblPr>
        <w:tblW w:w="92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tblPr>
      <w:tblGrid>
        <w:gridCol w:w="9210"/>
      </w:tblGrid>
      <w:tr w:rsidR="00817FC5" w:rsidRPr="00EE3BF3" w:rsidTr="001E0A71">
        <w:trPr>
          <w:trHeight w:val="328"/>
        </w:trPr>
        <w:tc>
          <w:tcPr>
            <w:tcW w:w="9210" w:type="dxa"/>
            <w:tcBorders>
              <w:top w:val="single" w:sz="4" w:space="0" w:color="000000"/>
              <w:left w:val="single" w:sz="4" w:space="0" w:color="000000"/>
              <w:bottom w:val="single" w:sz="4" w:space="0" w:color="000000"/>
              <w:right w:val="single" w:sz="4" w:space="0" w:color="000000"/>
            </w:tcBorders>
          </w:tcPr>
          <w:p w:rsidR="00817FC5" w:rsidRPr="00EE3BF3" w:rsidRDefault="00817FC5" w:rsidP="00F36FAE">
            <w:pPr>
              <w:rPr>
                <w:rFonts w:ascii="Arial" w:eastAsia="Arial" w:hAnsi="Arial" w:cs="Arial"/>
                <w:b/>
                <w:sz w:val="16"/>
                <w:szCs w:val="16"/>
              </w:rPr>
            </w:pPr>
          </w:p>
        </w:tc>
      </w:tr>
    </w:tbl>
    <w:p w:rsidR="00817FC5" w:rsidRDefault="00817FC5" w:rsidP="00817FC5">
      <w:pPr>
        <w:rPr>
          <w:rFonts w:ascii="Arial" w:eastAsia="Arial" w:hAnsi="Arial" w:cs="Arial"/>
          <w:sz w:val="12"/>
          <w:szCs w:val="12"/>
        </w:rPr>
      </w:pPr>
      <w:r w:rsidRPr="00BC67C3">
        <w:rPr>
          <w:rFonts w:ascii="Arial" w:eastAsia="Arial" w:hAnsi="Arial" w:cs="Arial"/>
          <w:sz w:val="12"/>
          <w:szCs w:val="12"/>
        </w:rPr>
        <w:t>* fără a depăşi ½ pagină.</w:t>
      </w:r>
    </w:p>
    <w:p w:rsidR="004C3D46" w:rsidRPr="00BC67C3" w:rsidRDefault="004C3D46" w:rsidP="00817FC5">
      <w:pPr>
        <w:rPr>
          <w:rFonts w:ascii="Arial" w:eastAsia="Arial" w:hAnsi="Arial" w:cs="Arial"/>
          <w:b/>
          <w:sz w:val="12"/>
          <w:szCs w:val="12"/>
        </w:rPr>
      </w:pPr>
    </w:p>
    <w:p w:rsidR="004C3D46" w:rsidRPr="004C3D46" w:rsidRDefault="004C3D46" w:rsidP="004C3D46">
      <w:pPr>
        <w:shd w:val="clear" w:color="auto" w:fill="FFFFFF"/>
        <w:jc w:val="both"/>
        <w:rPr>
          <w:rFonts w:ascii="Arial" w:eastAsia="Arial" w:hAnsi="Arial" w:cs="Arial"/>
          <w:b/>
        </w:rPr>
      </w:pPr>
      <w:r>
        <w:rPr>
          <w:rFonts w:ascii="Arial" w:eastAsia="Arial" w:hAnsi="Arial" w:cs="Arial"/>
          <w:b/>
        </w:rPr>
        <w:t xml:space="preserve">3.  </w:t>
      </w:r>
      <w:r>
        <w:rPr>
          <w:rFonts w:ascii="Arial" w:eastAsia="Times New Roman" w:hAnsi="Arial" w:cs="Arial"/>
          <w:b/>
          <w:bCs/>
          <w:iCs/>
          <w:color w:val="000000"/>
          <w:sz w:val="20"/>
          <w:szCs w:val="20"/>
          <w:lang w:eastAsia="ro-RO"/>
        </w:rPr>
        <w:t xml:space="preserve">în cazul fondului* de </w:t>
      </w:r>
      <w:r w:rsidRPr="004C3D46">
        <w:rPr>
          <w:rFonts w:ascii="Arial" w:hAnsi="Arial" w:cs="Arial"/>
          <w:color w:val="000000"/>
          <w:sz w:val="22"/>
          <w:szCs w:val="22"/>
        </w:rPr>
        <w:t>“</w:t>
      </w:r>
      <w:r w:rsidRPr="004C3D46">
        <w:rPr>
          <w:rFonts w:ascii="Arial" w:hAnsi="Arial" w:cs="Arial"/>
          <w:b/>
          <w:bCs/>
          <w:color w:val="000000"/>
          <w:sz w:val="22"/>
          <w:szCs w:val="22"/>
        </w:rPr>
        <w:t>Mobilitate</w:t>
      </w:r>
      <w:r>
        <w:rPr>
          <w:rFonts w:ascii="Arial" w:hAnsi="Arial" w:cs="Arial"/>
          <w:b/>
          <w:bCs/>
          <w:color w:val="000000"/>
          <w:sz w:val="22"/>
          <w:szCs w:val="22"/>
        </w:rPr>
        <w:t>**</w:t>
      </w:r>
      <w:r w:rsidRPr="004C3D46">
        <w:rPr>
          <w:rFonts w:ascii="Arial" w:hAnsi="Arial" w:cs="Arial"/>
          <w:b/>
          <w:bCs/>
          <w:color w:val="000000"/>
          <w:sz w:val="22"/>
          <w:szCs w:val="22"/>
        </w:rPr>
        <w:t xml:space="preserve"> 2023”:</w:t>
      </w:r>
    </w:p>
    <w:p w:rsidR="004C3D46" w:rsidRPr="00FA5AC3" w:rsidRDefault="004C3D46" w:rsidP="004C3D46">
      <w:pPr>
        <w:rPr>
          <w:rFonts w:ascii="Arial" w:eastAsia="Arial" w:hAnsi="Arial" w:cs="Arial"/>
          <w:b/>
          <w:sz w:val="12"/>
          <w:szCs w:val="12"/>
        </w:rPr>
      </w:pPr>
      <w:r w:rsidRPr="00FA5AC3">
        <w:rPr>
          <w:rFonts w:ascii="Arial" w:eastAsia="Arial" w:hAnsi="Arial" w:cs="Arial"/>
          <w:b/>
          <w:sz w:val="22"/>
          <w:szCs w:val="22"/>
        </w:rPr>
        <w:t>*</w:t>
      </w:r>
      <w:r w:rsidRPr="00FA5AC3">
        <w:rPr>
          <w:rFonts w:ascii="Arial" w:eastAsia="Arial" w:hAnsi="Arial" w:cs="Arial"/>
          <w:b/>
          <w:sz w:val="12"/>
          <w:szCs w:val="12"/>
        </w:rPr>
        <w:t xml:space="preserve">cererea este adresată exclusiv </w:t>
      </w:r>
      <w:r w:rsidRPr="00FA5AC3">
        <w:rPr>
          <w:rFonts w:ascii="Arial" w:eastAsia="Arial" w:hAnsi="Arial" w:cs="Arial"/>
          <w:b/>
          <w:sz w:val="12"/>
          <w:szCs w:val="12"/>
          <w:u w:val="single"/>
        </w:rPr>
        <w:t xml:space="preserve">unuia </w:t>
      </w:r>
      <w:r w:rsidRPr="00FA5AC3">
        <w:rPr>
          <w:rFonts w:ascii="Arial" w:eastAsia="Arial" w:hAnsi="Arial" w:cs="Arial"/>
          <w:b/>
          <w:sz w:val="12"/>
          <w:szCs w:val="12"/>
        </w:rPr>
        <w:t>din obiectivele de mai jos, prin bifarea unei singure</w:t>
      </w:r>
      <w:r w:rsidR="0039003C">
        <w:rPr>
          <w:rFonts w:ascii="MS Gothic" w:eastAsia="MS Gothic" w:hAnsi="MS Gothic" w:cs="MS Gothic" w:hint="eastAsia"/>
          <w:b/>
          <w:sz w:val="22"/>
          <w:szCs w:val="22"/>
        </w:rPr>
        <w:t>☐</w:t>
      </w:r>
      <w:r w:rsidRPr="00FA5AC3">
        <w:rPr>
          <w:rFonts w:ascii="Arial" w:eastAsia="Arial" w:hAnsi="Arial" w:cs="Arial"/>
          <w:b/>
          <w:sz w:val="12"/>
          <w:szCs w:val="12"/>
        </w:rPr>
        <w:t>:</w:t>
      </w:r>
    </w:p>
    <w:p w:rsidR="004C3D46" w:rsidRDefault="00D6362B" w:rsidP="004C3D46">
      <w:pPr>
        <w:ind w:firstLine="720"/>
        <w:jc w:val="both"/>
        <w:rPr>
          <w:rFonts w:ascii="Arial" w:hAnsi="Arial" w:cs="Arial"/>
          <w:color w:val="000000"/>
          <w:sz w:val="22"/>
          <w:szCs w:val="22"/>
        </w:rPr>
      </w:pPr>
      <w:sdt>
        <w:sdtPr>
          <w:rPr>
            <w:rFonts w:ascii="Arial" w:eastAsia="MS Gothic" w:hAnsi="MS Gothic" w:cs="Arial"/>
            <w:b/>
            <w:sz w:val="22"/>
            <w:szCs w:val="22"/>
          </w:rPr>
          <w:id w:val="1164505401"/>
        </w:sdtPr>
        <w:sdtContent>
          <w:r w:rsidR="002234E3">
            <w:rPr>
              <w:rFonts w:ascii="MS Gothic" w:eastAsia="MS Gothic" w:hAnsi="MS Gothic" w:cs="Arial" w:hint="eastAsia"/>
              <w:b/>
              <w:sz w:val="22"/>
              <w:szCs w:val="22"/>
            </w:rPr>
            <w:t>☐</w:t>
          </w:r>
        </w:sdtContent>
      </w:sdt>
      <w:r w:rsidR="004C3D46">
        <w:rPr>
          <w:rFonts w:ascii="Arial" w:eastAsia="MS Gothic" w:hAnsi="MS Gothic" w:cs="Arial"/>
          <w:b/>
          <w:sz w:val="22"/>
          <w:szCs w:val="22"/>
        </w:rPr>
        <w:t xml:space="preserve"> </w:t>
      </w:r>
      <w:r w:rsidR="004C3D46">
        <w:rPr>
          <w:rFonts w:ascii="Arial" w:hAnsi="Arial" w:cs="Arial"/>
          <w:color w:val="000000"/>
          <w:sz w:val="22"/>
          <w:szCs w:val="22"/>
        </w:rPr>
        <w:t xml:space="preserve">bursă de studii    </w:t>
      </w:r>
      <w:sdt>
        <w:sdtPr>
          <w:rPr>
            <w:rFonts w:ascii="Arial" w:hAnsi="Arial" w:cs="Arial"/>
            <w:color w:val="000000"/>
            <w:sz w:val="22"/>
            <w:szCs w:val="22"/>
          </w:rPr>
          <w:id w:val="2051640068"/>
        </w:sdtPr>
        <w:sdtContent>
          <w:r w:rsidR="002234E3">
            <w:rPr>
              <w:rFonts w:ascii="MS Gothic" w:eastAsia="MS Gothic" w:hAnsi="MS Gothic" w:cs="Arial" w:hint="eastAsia"/>
              <w:color w:val="000000"/>
              <w:sz w:val="22"/>
              <w:szCs w:val="22"/>
            </w:rPr>
            <w:t>☐</w:t>
          </w:r>
        </w:sdtContent>
      </w:sdt>
      <w:r w:rsidR="004C3D46">
        <w:rPr>
          <w:rFonts w:ascii="Arial" w:eastAsia="MS Gothic" w:hAnsi="MS Gothic" w:cs="Arial"/>
          <w:b/>
          <w:sz w:val="22"/>
          <w:szCs w:val="22"/>
        </w:rPr>
        <w:t xml:space="preserve"> </w:t>
      </w:r>
      <w:r w:rsidR="004C3D46">
        <w:rPr>
          <w:rFonts w:ascii="Arial" w:hAnsi="Arial" w:cs="Arial"/>
          <w:color w:val="000000"/>
          <w:sz w:val="22"/>
          <w:szCs w:val="22"/>
        </w:rPr>
        <w:t xml:space="preserve">stagiu de formare  </w:t>
      </w:r>
      <w:sdt>
        <w:sdtPr>
          <w:rPr>
            <w:rFonts w:ascii="Arial" w:hAnsi="Arial" w:cs="Arial"/>
            <w:b/>
            <w:sz w:val="22"/>
            <w:szCs w:val="22"/>
          </w:rPr>
          <w:id w:val="-92560486"/>
        </w:sdtPr>
        <w:sdtContent>
          <w:r w:rsidR="002234E3">
            <w:rPr>
              <w:rFonts w:ascii="MS Gothic" w:eastAsia="MS Gothic" w:hAnsi="MS Gothic" w:cs="Arial" w:hint="eastAsia"/>
              <w:b/>
              <w:sz w:val="22"/>
              <w:szCs w:val="22"/>
            </w:rPr>
            <w:t>☐</w:t>
          </w:r>
        </w:sdtContent>
      </w:sdt>
      <w:r w:rsidR="004C3D46">
        <w:rPr>
          <w:rFonts w:ascii="Arial" w:eastAsia="MS Gothic" w:hAnsi="MS Gothic" w:cs="Arial"/>
          <w:b/>
          <w:sz w:val="22"/>
          <w:szCs w:val="22"/>
        </w:rPr>
        <w:t xml:space="preserve"> </w:t>
      </w:r>
      <w:r w:rsidR="004C3D46">
        <w:rPr>
          <w:rFonts w:ascii="Arial" w:hAnsi="Arial" w:cs="Arial"/>
          <w:color w:val="000000"/>
          <w:sz w:val="22"/>
          <w:szCs w:val="22"/>
        </w:rPr>
        <w:t xml:space="preserve">grant de călătorie </w:t>
      </w:r>
      <w:sdt>
        <w:sdtPr>
          <w:rPr>
            <w:rFonts w:ascii="Arial" w:hAnsi="Arial" w:cs="Arial"/>
            <w:b/>
            <w:sz w:val="22"/>
            <w:szCs w:val="22"/>
          </w:rPr>
          <w:id w:val="-625938541"/>
        </w:sdtPr>
        <w:sdtContent>
          <w:r w:rsidR="002234E3">
            <w:rPr>
              <w:rFonts w:ascii="MS Gothic" w:eastAsia="MS Gothic" w:hAnsi="MS Gothic" w:cs="Arial" w:hint="eastAsia"/>
              <w:b/>
              <w:sz w:val="22"/>
              <w:szCs w:val="22"/>
            </w:rPr>
            <w:t>☐</w:t>
          </w:r>
        </w:sdtContent>
      </w:sdt>
      <w:r w:rsidR="004C3D46">
        <w:rPr>
          <w:rFonts w:ascii="Arial" w:eastAsia="MS Gothic" w:hAnsi="MS Gothic" w:cs="Arial"/>
          <w:b/>
          <w:sz w:val="22"/>
          <w:szCs w:val="22"/>
        </w:rPr>
        <w:t xml:space="preserve"> </w:t>
      </w:r>
      <w:r w:rsidR="004C3D46">
        <w:rPr>
          <w:rFonts w:ascii="Arial" w:hAnsi="Arial" w:cs="Arial"/>
          <w:color w:val="000000"/>
          <w:sz w:val="22"/>
          <w:szCs w:val="22"/>
        </w:rPr>
        <w:t>rezidenţă artistică</w:t>
      </w:r>
    </w:p>
    <w:p w:rsidR="004C3D46" w:rsidRDefault="00D6362B" w:rsidP="004C3D46">
      <w:pPr>
        <w:ind w:left="720" w:firstLine="720"/>
        <w:jc w:val="both"/>
        <w:rPr>
          <w:rFonts w:ascii="Arial" w:hAnsi="Arial" w:cs="Arial"/>
          <w:color w:val="000000"/>
          <w:sz w:val="22"/>
          <w:szCs w:val="22"/>
        </w:rPr>
      </w:pPr>
      <w:sdt>
        <w:sdtPr>
          <w:rPr>
            <w:rFonts w:ascii="Arial" w:eastAsia="MS Gothic" w:hAnsi="MS Gothic" w:cs="Arial"/>
            <w:b/>
            <w:sz w:val="22"/>
            <w:szCs w:val="22"/>
          </w:rPr>
          <w:id w:val="-767926206"/>
        </w:sdtPr>
        <w:sdtContent>
          <w:r w:rsidR="002234E3">
            <w:rPr>
              <w:rFonts w:ascii="MS Gothic" w:eastAsia="MS Gothic" w:hAnsi="MS Gothic" w:cs="Arial" w:hint="eastAsia"/>
              <w:b/>
              <w:sz w:val="22"/>
              <w:szCs w:val="22"/>
            </w:rPr>
            <w:t>☐</w:t>
          </w:r>
        </w:sdtContent>
      </w:sdt>
      <w:r w:rsidR="004C3D46">
        <w:rPr>
          <w:rFonts w:ascii="Arial" w:eastAsia="MS Gothic" w:hAnsi="MS Gothic" w:cs="Arial"/>
          <w:b/>
          <w:sz w:val="22"/>
          <w:szCs w:val="22"/>
        </w:rPr>
        <w:t xml:space="preserve"> </w:t>
      </w:r>
      <w:r w:rsidR="004C3D46">
        <w:rPr>
          <w:rFonts w:ascii="Arial" w:hAnsi="Arial" w:cs="Arial"/>
          <w:color w:val="000000"/>
          <w:sz w:val="22"/>
          <w:szCs w:val="22"/>
        </w:rPr>
        <w:t>colaborare internațională</w:t>
      </w:r>
      <w:r w:rsidR="004C3D46" w:rsidRPr="00DE3868">
        <w:rPr>
          <w:rFonts w:ascii="Arial" w:hAnsi="Arial" w:cs="Arial"/>
          <w:color w:val="000000"/>
          <w:sz w:val="22"/>
          <w:szCs w:val="22"/>
        </w:rPr>
        <w:t xml:space="preserve"> </w:t>
      </w:r>
      <w:r w:rsidR="004C3D46">
        <w:rPr>
          <w:rFonts w:ascii="Arial" w:hAnsi="Arial" w:cs="Arial"/>
          <w:color w:val="000000"/>
          <w:sz w:val="22"/>
          <w:szCs w:val="22"/>
        </w:rPr>
        <w:t xml:space="preserve"> </w:t>
      </w:r>
      <w:sdt>
        <w:sdtPr>
          <w:rPr>
            <w:rFonts w:ascii="Arial" w:hAnsi="Arial" w:cs="Arial"/>
            <w:b/>
            <w:sz w:val="22"/>
            <w:szCs w:val="22"/>
          </w:rPr>
          <w:id w:val="375043236"/>
        </w:sdtPr>
        <w:sdtContent>
          <w:r w:rsidR="002234E3">
            <w:rPr>
              <w:rFonts w:ascii="MS Gothic" w:eastAsia="MS Gothic" w:hAnsi="MS Gothic" w:cs="Arial" w:hint="eastAsia"/>
              <w:b/>
              <w:sz w:val="22"/>
              <w:szCs w:val="22"/>
            </w:rPr>
            <w:t>☐</w:t>
          </w:r>
        </w:sdtContent>
      </w:sdt>
      <w:r w:rsidR="004C3D46">
        <w:rPr>
          <w:rFonts w:ascii="Arial" w:eastAsia="MS Gothic" w:hAnsi="MS Gothic" w:cs="Arial"/>
          <w:b/>
          <w:sz w:val="22"/>
          <w:szCs w:val="22"/>
        </w:rPr>
        <w:t xml:space="preserve"> </w:t>
      </w:r>
      <w:r w:rsidR="004C3D46">
        <w:rPr>
          <w:rFonts w:ascii="Arial" w:hAnsi="Arial" w:cs="Arial"/>
          <w:color w:val="000000"/>
          <w:sz w:val="22"/>
          <w:szCs w:val="22"/>
        </w:rPr>
        <w:t>stagiu/rezidență</w:t>
      </w:r>
      <w:r w:rsidR="004C3D46" w:rsidRPr="00DE3868">
        <w:rPr>
          <w:rFonts w:ascii="Arial" w:hAnsi="Arial" w:cs="Arial"/>
          <w:color w:val="000000"/>
          <w:sz w:val="22"/>
          <w:szCs w:val="22"/>
        </w:rPr>
        <w:t xml:space="preserve"> profesional</w:t>
      </w:r>
      <w:r w:rsidR="004C3D46">
        <w:rPr>
          <w:rFonts w:ascii="Arial" w:hAnsi="Arial" w:cs="Arial"/>
          <w:color w:val="000000"/>
          <w:sz w:val="22"/>
          <w:szCs w:val="22"/>
        </w:rPr>
        <w:t>ă</w:t>
      </w:r>
    </w:p>
    <w:p w:rsidR="004C3D46" w:rsidRPr="00DE3868" w:rsidRDefault="004C3D46" w:rsidP="004C3D46">
      <w:pPr>
        <w:rPr>
          <w:rFonts w:ascii="Arial" w:eastAsia="Arial" w:hAnsi="Arial" w:cs="Arial"/>
          <w:b/>
          <w:sz w:val="12"/>
          <w:szCs w:val="12"/>
        </w:rPr>
      </w:pPr>
      <w:r>
        <w:rPr>
          <w:rFonts w:ascii="Arial" w:eastAsia="Arial" w:hAnsi="Arial" w:cs="Arial"/>
          <w:b/>
          <w:sz w:val="22"/>
          <w:szCs w:val="22"/>
        </w:rPr>
        <w:t>*</w:t>
      </w:r>
      <w:r w:rsidRPr="00DE3868">
        <w:rPr>
          <w:rFonts w:ascii="Arial" w:eastAsia="Arial" w:hAnsi="Arial" w:cs="Arial"/>
          <w:b/>
          <w:sz w:val="22"/>
          <w:szCs w:val="22"/>
        </w:rPr>
        <w:t>*</w:t>
      </w:r>
      <w:r>
        <w:rPr>
          <w:rFonts w:ascii="Arial" w:eastAsia="Arial" w:hAnsi="Arial" w:cs="Arial"/>
          <w:b/>
          <w:sz w:val="12"/>
          <w:szCs w:val="12"/>
        </w:rPr>
        <w:t>domeniu/domenii</w:t>
      </w:r>
      <w:r w:rsidR="00A17A00" w:rsidRPr="00EE52FC">
        <w:rPr>
          <w:rStyle w:val="FootnoteReference"/>
          <w:rFonts w:eastAsia="Arial" w:cs="Arial"/>
          <w:b/>
          <w:sz w:val="22"/>
          <w:szCs w:val="22"/>
        </w:rPr>
        <w:footnoteReference w:id="17"/>
      </w:r>
      <w:r>
        <w:rPr>
          <w:rFonts w:ascii="Arial" w:eastAsia="Arial" w:hAnsi="Arial" w:cs="Arial"/>
          <w:b/>
          <w:sz w:val="12"/>
          <w:szCs w:val="12"/>
        </w:rPr>
        <w:t xml:space="preserve"> – se bifează căsuța/căsuțele</w:t>
      </w:r>
      <w:r w:rsidR="0039003C">
        <w:rPr>
          <w:rFonts w:ascii="MS Gothic" w:eastAsia="MS Gothic" w:hAnsi="MS Gothic" w:cs="MS Gothic" w:hint="eastAsia"/>
          <w:b/>
          <w:sz w:val="22"/>
          <w:szCs w:val="22"/>
        </w:rPr>
        <w:t>☐</w:t>
      </w:r>
      <w:r>
        <w:rPr>
          <w:rFonts w:ascii="Arial" w:eastAsia="Arial" w:hAnsi="Arial" w:cs="Arial"/>
          <w:b/>
          <w:sz w:val="12"/>
          <w:szCs w:val="12"/>
        </w:rPr>
        <w:t xml:space="preserve">potrivită/e – după caz: </w:t>
      </w:r>
    </w:p>
    <w:p w:rsidR="004C3D46" w:rsidRDefault="004C3D46" w:rsidP="004C3D46">
      <w:pPr>
        <w:jc w:val="both"/>
        <w:rPr>
          <w:rFonts w:ascii="Arial" w:hAnsi="Arial" w:cs="Arial"/>
          <w:color w:val="000000"/>
          <w:sz w:val="22"/>
          <w:szCs w:val="22"/>
        </w:rPr>
      </w:pPr>
      <w:r>
        <w:rPr>
          <w:rFonts w:ascii="Arial" w:eastAsia="MS Gothic" w:hAnsi="MS Gothic" w:cs="Arial"/>
          <w:b/>
          <w:sz w:val="22"/>
          <w:szCs w:val="22"/>
        </w:rPr>
        <w:t xml:space="preserve">          </w:t>
      </w:r>
      <w:sdt>
        <w:sdtPr>
          <w:rPr>
            <w:rFonts w:ascii="Arial" w:eastAsia="MS Gothic" w:hAnsi="MS Gothic" w:cs="Arial"/>
            <w:b/>
            <w:sz w:val="22"/>
            <w:szCs w:val="22"/>
          </w:rPr>
          <w:id w:val="-709961845"/>
        </w:sdtPr>
        <w:sdtContent>
          <w:r w:rsidR="002234E3">
            <w:rPr>
              <w:rFonts w:ascii="MS Gothic" w:eastAsia="MS Gothic" w:hAnsi="MS Gothic" w:cs="Arial" w:hint="eastAsia"/>
              <w:b/>
              <w:sz w:val="22"/>
              <w:szCs w:val="22"/>
            </w:rPr>
            <w:t>☐</w:t>
          </w:r>
        </w:sdtContent>
      </w:sdt>
      <w:r>
        <w:rPr>
          <w:rFonts w:ascii="Arial" w:eastAsia="MS Gothic" w:hAnsi="MS Gothic" w:cs="Arial"/>
          <w:b/>
          <w:sz w:val="22"/>
          <w:szCs w:val="22"/>
        </w:rPr>
        <w:t xml:space="preserve"> </w:t>
      </w:r>
      <w:r>
        <w:rPr>
          <w:rFonts w:ascii="Arial" w:hAnsi="Arial" w:cs="Arial"/>
          <w:color w:val="000000"/>
          <w:sz w:val="22"/>
          <w:szCs w:val="22"/>
        </w:rPr>
        <w:t xml:space="preserve">arte vizuale </w:t>
      </w:r>
      <w:r>
        <w:rPr>
          <w:rFonts w:ascii="Arial" w:eastAsia="MS Gothic" w:hAnsi="MS Gothic" w:cs="Arial"/>
          <w:b/>
          <w:sz w:val="22"/>
          <w:szCs w:val="22"/>
        </w:rPr>
        <w:t xml:space="preserve">                          </w:t>
      </w:r>
      <w:sdt>
        <w:sdtPr>
          <w:rPr>
            <w:rFonts w:ascii="Arial" w:eastAsia="MS Gothic" w:hAnsi="MS Gothic" w:cs="Arial"/>
            <w:b/>
            <w:sz w:val="22"/>
            <w:szCs w:val="22"/>
          </w:rPr>
          <w:id w:val="596366675"/>
        </w:sdtPr>
        <w:sdtContent>
          <w:r w:rsidR="002234E3">
            <w:rPr>
              <w:rFonts w:ascii="MS Gothic" w:eastAsia="MS Gothic" w:hAnsi="MS Gothic" w:cs="Arial" w:hint="eastAsia"/>
              <w:b/>
              <w:sz w:val="22"/>
              <w:szCs w:val="22"/>
            </w:rPr>
            <w:t>☐</w:t>
          </w:r>
        </w:sdtContent>
      </w:sdt>
      <w:r>
        <w:rPr>
          <w:rFonts w:ascii="Arial" w:eastAsia="MS Gothic" w:hAnsi="MS Gothic" w:cs="Arial"/>
          <w:b/>
          <w:sz w:val="22"/>
          <w:szCs w:val="22"/>
        </w:rPr>
        <w:t xml:space="preserve"> </w:t>
      </w:r>
      <w:r>
        <w:rPr>
          <w:rFonts w:ascii="Arial" w:hAnsi="Arial" w:cs="Arial"/>
          <w:color w:val="000000"/>
          <w:sz w:val="22"/>
          <w:szCs w:val="22"/>
        </w:rPr>
        <w:t xml:space="preserve">literatură </w:t>
      </w:r>
      <w:r>
        <w:rPr>
          <w:rFonts w:ascii="Arial" w:eastAsia="MS Gothic" w:hAnsi="MS Gothic" w:cs="Arial"/>
          <w:b/>
          <w:sz w:val="22"/>
          <w:szCs w:val="22"/>
        </w:rPr>
        <w:t xml:space="preserve">                          </w:t>
      </w:r>
      <w:sdt>
        <w:sdtPr>
          <w:rPr>
            <w:rFonts w:ascii="Arial" w:eastAsia="MS Gothic" w:hAnsi="MS Gothic" w:cs="Arial"/>
            <w:b/>
            <w:sz w:val="22"/>
            <w:szCs w:val="22"/>
          </w:rPr>
          <w:id w:val="615645687"/>
        </w:sdtPr>
        <w:sdtContent>
          <w:r w:rsidR="002234E3">
            <w:rPr>
              <w:rFonts w:ascii="MS Gothic" w:eastAsia="MS Gothic" w:hAnsi="MS Gothic" w:cs="Arial" w:hint="eastAsia"/>
              <w:b/>
              <w:sz w:val="22"/>
              <w:szCs w:val="22"/>
            </w:rPr>
            <w:t>☐</w:t>
          </w:r>
        </w:sdtContent>
      </w:sdt>
      <w:r>
        <w:rPr>
          <w:rFonts w:ascii="Arial" w:eastAsia="MS Gothic" w:hAnsi="MS Gothic" w:cs="Arial"/>
          <w:b/>
          <w:sz w:val="22"/>
          <w:szCs w:val="22"/>
        </w:rPr>
        <w:t xml:space="preserve"> </w:t>
      </w:r>
      <w:r>
        <w:rPr>
          <w:rFonts w:ascii="Arial" w:hAnsi="Arial" w:cs="Arial"/>
          <w:color w:val="000000"/>
          <w:sz w:val="22"/>
          <w:szCs w:val="22"/>
        </w:rPr>
        <w:t>muzică și arte sonore</w:t>
      </w:r>
    </w:p>
    <w:p w:rsidR="004C3D46" w:rsidRDefault="004C3D46" w:rsidP="004C3D46">
      <w:pPr>
        <w:jc w:val="both"/>
        <w:rPr>
          <w:rFonts w:ascii="Arial" w:hAnsi="Arial" w:cs="Arial"/>
          <w:color w:val="000000"/>
          <w:sz w:val="22"/>
          <w:szCs w:val="22"/>
        </w:rPr>
      </w:pPr>
      <w:r>
        <w:rPr>
          <w:rFonts w:ascii="Arial" w:eastAsia="MS Gothic" w:hAnsi="MS Gothic" w:cs="Arial"/>
          <w:b/>
          <w:sz w:val="22"/>
          <w:szCs w:val="22"/>
        </w:rPr>
        <w:t xml:space="preserve">          </w:t>
      </w:r>
      <w:sdt>
        <w:sdtPr>
          <w:rPr>
            <w:rFonts w:ascii="Arial" w:eastAsia="MS Gothic" w:hAnsi="MS Gothic" w:cs="Arial"/>
            <w:b/>
            <w:sz w:val="22"/>
            <w:szCs w:val="22"/>
          </w:rPr>
          <w:id w:val="-181593260"/>
        </w:sdtPr>
        <w:sdtContent>
          <w:r w:rsidR="002234E3">
            <w:rPr>
              <w:rFonts w:ascii="MS Gothic" w:eastAsia="MS Gothic" w:hAnsi="MS Gothic" w:cs="Arial" w:hint="eastAsia"/>
              <w:b/>
              <w:sz w:val="22"/>
              <w:szCs w:val="22"/>
            </w:rPr>
            <w:t>☐</w:t>
          </w:r>
        </w:sdtContent>
      </w:sdt>
      <w:r>
        <w:rPr>
          <w:rFonts w:ascii="Arial" w:eastAsia="MS Gothic" w:hAnsi="MS Gothic" w:cs="Arial"/>
          <w:b/>
          <w:sz w:val="22"/>
          <w:szCs w:val="22"/>
        </w:rPr>
        <w:t xml:space="preserve"> </w:t>
      </w:r>
      <w:r>
        <w:rPr>
          <w:rFonts w:ascii="Arial" w:hAnsi="Arial" w:cs="Arial"/>
          <w:color w:val="000000"/>
          <w:sz w:val="22"/>
          <w:szCs w:val="22"/>
        </w:rPr>
        <w:t xml:space="preserve">artele spectacolului (teatru, Dans, </w:t>
      </w:r>
      <w:r w:rsidRPr="00DE3868">
        <w:rPr>
          <w:rFonts w:ascii="Arial" w:hAnsi="Arial" w:cs="Arial"/>
          <w:color w:val="000000"/>
          <w:sz w:val="22"/>
          <w:szCs w:val="22"/>
        </w:rPr>
        <w:t>performance</w:t>
      </w:r>
      <w:r>
        <w:rPr>
          <w:rFonts w:ascii="Arial" w:hAnsi="Arial" w:cs="Arial"/>
          <w:color w:val="000000"/>
          <w:sz w:val="22"/>
          <w:szCs w:val="22"/>
        </w:rPr>
        <w:t xml:space="preserve">)                </w:t>
      </w:r>
      <w:sdt>
        <w:sdtPr>
          <w:rPr>
            <w:rFonts w:ascii="Arial" w:hAnsi="Arial" w:cs="Arial"/>
            <w:b/>
            <w:sz w:val="22"/>
            <w:szCs w:val="22"/>
          </w:rPr>
          <w:id w:val="1883590301"/>
        </w:sdtPr>
        <w:sdtContent>
          <w:r w:rsidR="002234E3">
            <w:rPr>
              <w:rFonts w:ascii="MS Gothic" w:eastAsia="MS Gothic" w:hAnsi="MS Gothic" w:cs="Arial" w:hint="eastAsia"/>
              <w:b/>
              <w:sz w:val="22"/>
              <w:szCs w:val="22"/>
            </w:rPr>
            <w:t>☐</w:t>
          </w:r>
        </w:sdtContent>
      </w:sdt>
      <w:r>
        <w:rPr>
          <w:rFonts w:ascii="Arial" w:eastAsia="MS Gothic" w:hAnsi="MS Gothic" w:cs="Arial"/>
          <w:b/>
          <w:sz w:val="22"/>
          <w:szCs w:val="22"/>
        </w:rPr>
        <w:t xml:space="preserve"> </w:t>
      </w:r>
      <w:r w:rsidRPr="00DE3868">
        <w:rPr>
          <w:rFonts w:ascii="Arial" w:hAnsi="Arial" w:cs="Arial"/>
          <w:color w:val="000000"/>
          <w:sz w:val="22"/>
          <w:szCs w:val="22"/>
        </w:rPr>
        <w:t xml:space="preserve">arte digitale, new media, </w:t>
      </w:r>
    </w:p>
    <w:p w:rsidR="004C3D46" w:rsidRDefault="004C3D46" w:rsidP="00817FC5">
      <w:pPr>
        <w:shd w:val="clear" w:color="auto" w:fill="FFFFFF"/>
        <w:jc w:val="both"/>
        <w:rPr>
          <w:rFonts w:ascii="Arial" w:eastAsia="Arial" w:hAnsi="Arial" w:cs="Arial"/>
          <w:b/>
        </w:rPr>
      </w:pPr>
    </w:p>
    <w:p w:rsidR="00A4744A" w:rsidRDefault="00B02468" w:rsidP="00AC44AC">
      <w:pPr>
        <w:numPr>
          <w:ilvl w:val="0"/>
          <w:numId w:val="2"/>
        </w:numPr>
        <w:rPr>
          <w:rFonts w:ascii="Arial" w:eastAsia="Arial" w:hAnsi="Arial" w:cs="Arial"/>
          <w:b/>
        </w:rPr>
      </w:pPr>
      <w:r>
        <w:rPr>
          <w:rFonts w:ascii="Arial" w:eastAsia="Arial" w:hAnsi="Arial" w:cs="Arial"/>
          <w:b/>
        </w:rPr>
        <w:t>BUGETUL DE VENITURI ȘI CHELTUIELI</w:t>
      </w:r>
      <w:r w:rsidR="000917F4" w:rsidRPr="000917F4">
        <w:rPr>
          <w:rStyle w:val="FootnoteReference"/>
          <w:rFonts w:eastAsia="Arial" w:cs="Arial"/>
          <w:b/>
          <w:sz w:val="22"/>
          <w:szCs w:val="22"/>
        </w:rPr>
        <w:footnoteReference w:id="18"/>
      </w:r>
      <w:r w:rsidRPr="000917F4">
        <w:rPr>
          <w:rFonts w:ascii="Arial" w:eastAsia="Arial" w:hAnsi="Arial" w:cs="Arial"/>
          <w:b/>
          <w:sz w:val="22"/>
          <w:szCs w:val="22"/>
        </w:rPr>
        <w:t xml:space="preserve"> </w:t>
      </w:r>
    </w:p>
    <w:p w:rsidR="007B3080" w:rsidRPr="00386904" w:rsidRDefault="00B02468" w:rsidP="00AC44AC">
      <w:pPr>
        <w:numPr>
          <w:ilvl w:val="0"/>
          <w:numId w:val="3"/>
        </w:numPr>
      </w:pPr>
      <w:r w:rsidRPr="00B87ABD">
        <w:rPr>
          <w:rFonts w:ascii="Arial" w:eastAsia="Arial" w:hAnsi="Arial" w:cs="Arial"/>
          <w:b/>
        </w:rPr>
        <w:t>Finanțarea</w:t>
      </w:r>
      <w:r>
        <w:rPr>
          <w:rFonts w:ascii="Arial" w:eastAsia="Arial" w:hAnsi="Arial" w:cs="Arial"/>
          <w:b/>
        </w:rPr>
        <w:t xml:space="preserve"> proiectului </w:t>
      </w:r>
    </w:p>
    <w:p w:rsidR="007B3080" w:rsidRPr="00D37C61" w:rsidRDefault="007B3080" w:rsidP="007B3080">
      <w:pPr>
        <w:rPr>
          <w:rFonts w:ascii="Arial" w:eastAsia="Arial" w:hAnsi="Arial" w:cs="Arial"/>
        </w:rPr>
      </w:pPr>
    </w:p>
    <w:tbl>
      <w:tblPr>
        <w:tblW w:w="10671" w:type="dxa"/>
        <w:tblInd w:w="-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tblPr>
      <w:tblGrid>
        <w:gridCol w:w="3544"/>
        <w:gridCol w:w="3828"/>
        <w:gridCol w:w="1842"/>
        <w:gridCol w:w="1457"/>
      </w:tblGrid>
      <w:tr w:rsidR="006D176D" w:rsidRPr="00D37C61" w:rsidTr="000C20FB">
        <w:trPr>
          <w:trHeight w:val="188"/>
          <w:tblHeader/>
        </w:trPr>
        <w:tc>
          <w:tcPr>
            <w:tcW w:w="3544" w:type="dxa"/>
            <w:tcBorders>
              <w:top w:val="single" w:sz="4" w:space="0" w:color="auto"/>
              <w:left w:val="single" w:sz="4" w:space="0" w:color="auto"/>
              <w:bottom w:val="single" w:sz="4" w:space="0" w:color="auto"/>
              <w:right w:val="single" w:sz="4" w:space="0" w:color="auto"/>
            </w:tcBorders>
            <w:shd w:val="clear" w:color="auto" w:fill="EEECE1"/>
            <w:tcMar>
              <w:top w:w="100" w:type="dxa"/>
              <w:left w:w="100" w:type="dxa"/>
              <w:bottom w:w="100" w:type="dxa"/>
              <w:right w:w="100" w:type="dxa"/>
            </w:tcMar>
          </w:tcPr>
          <w:p w:rsidR="006D176D" w:rsidRPr="00010FF0" w:rsidRDefault="00010FF0" w:rsidP="00010FF0">
            <w:pPr>
              <w:jc w:val="center"/>
              <w:rPr>
                <w:rFonts w:ascii="Arial" w:eastAsia="Arial" w:hAnsi="Arial" w:cs="Arial"/>
                <w:sz w:val="20"/>
                <w:szCs w:val="20"/>
                <w:u w:val="single"/>
              </w:rPr>
            </w:pPr>
            <w:r w:rsidRPr="00010FF0">
              <w:rPr>
                <w:rFonts w:ascii="Arial" w:eastAsia="Arial" w:hAnsi="Arial" w:cs="Arial"/>
                <w:b/>
                <w:sz w:val="20"/>
                <w:szCs w:val="20"/>
                <w:u w:val="single"/>
              </w:rPr>
              <w:t>Surse de finanțare</w:t>
            </w:r>
          </w:p>
          <w:p w:rsidR="006D176D" w:rsidRPr="00010FF0" w:rsidRDefault="006D176D" w:rsidP="00783B86">
            <w:pPr>
              <w:pBdr>
                <w:top w:val="nil"/>
                <w:left w:val="nil"/>
                <w:bottom w:val="nil"/>
                <w:right w:val="nil"/>
                <w:between w:val="nil"/>
              </w:pBdr>
              <w:jc w:val="center"/>
              <w:rPr>
                <w:rFonts w:ascii="Arial" w:eastAsia="Arial" w:hAnsi="Arial" w:cs="Arial"/>
                <w:b/>
                <w:sz w:val="20"/>
                <w:szCs w:val="20"/>
                <w:u w:val="single"/>
              </w:rPr>
            </w:pPr>
          </w:p>
        </w:tc>
        <w:tc>
          <w:tcPr>
            <w:tcW w:w="3828" w:type="dxa"/>
            <w:tcBorders>
              <w:top w:val="single" w:sz="4" w:space="0" w:color="auto"/>
              <w:left w:val="single" w:sz="4" w:space="0" w:color="auto"/>
              <w:right w:val="single" w:sz="4" w:space="0" w:color="auto"/>
            </w:tcBorders>
            <w:shd w:val="clear" w:color="auto" w:fill="EEECE1"/>
            <w:tcMar>
              <w:top w:w="100" w:type="dxa"/>
              <w:left w:w="100" w:type="dxa"/>
              <w:bottom w:w="100" w:type="dxa"/>
              <w:right w:w="100" w:type="dxa"/>
            </w:tcMar>
          </w:tcPr>
          <w:p w:rsidR="00010FF0" w:rsidRDefault="000C20FB" w:rsidP="00010FF0">
            <w:pPr>
              <w:jc w:val="center"/>
              <w:rPr>
                <w:rFonts w:ascii="Arial" w:eastAsia="Arial" w:hAnsi="Arial" w:cs="Arial"/>
                <w:b/>
                <w:sz w:val="20"/>
                <w:szCs w:val="20"/>
                <w:u w:val="single"/>
              </w:rPr>
            </w:pPr>
            <w:r w:rsidRPr="00010FF0">
              <w:rPr>
                <w:rFonts w:ascii="Arial" w:eastAsia="Arial" w:hAnsi="Arial" w:cs="Arial"/>
                <w:b/>
                <w:sz w:val="20"/>
                <w:szCs w:val="20"/>
                <w:u w:val="single"/>
              </w:rPr>
              <w:t>Autoritate publică f</w:t>
            </w:r>
            <w:r w:rsidR="006D176D" w:rsidRPr="00010FF0">
              <w:rPr>
                <w:rFonts w:ascii="Arial" w:eastAsia="Arial" w:hAnsi="Arial" w:cs="Arial"/>
                <w:b/>
                <w:sz w:val="20"/>
                <w:szCs w:val="20"/>
                <w:u w:val="single"/>
              </w:rPr>
              <w:t>inanțator/cofinanțator*</w:t>
            </w:r>
          </w:p>
          <w:p w:rsidR="006D176D" w:rsidRPr="00010FF0" w:rsidRDefault="006D176D" w:rsidP="00010FF0">
            <w:pPr>
              <w:jc w:val="center"/>
              <w:rPr>
                <w:rFonts w:ascii="Arial" w:eastAsia="Arial" w:hAnsi="Arial" w:cs="Arial"/>
                <w:b/>
                <w:sz w:val="20"/>
                <w:szCs w:val="20"/>
                <w:u w:val="single"/>
              </w:rPr>
            </w:pPr>
            <w:r w:rsidRPr="00010FF0">
              <w:rPr>
                <w:rFonts w:ascii="Arial" w:eastAsia="Arial" w:hAnsi="Arial" w:cs="Arial"/>
                <w:b/>
                <w:sz w:val="12"/>
                <w:szCs w:val="12"/>
              </w:rPr>
              <w:t>(conform disp. art 2. alin. (2), (3) din OG nr. 51/1998)</w:t>
            </w:r>
          </w:p>
        </w:tc>
        <w:tc>
          <w:tcPr>
            <w:tcW w:w="1842" w:type="dxa"/>
            <w:tcBorders>
              <w:top w:val="single" w:sz="4" w:space="0" w:color="auto"/>
              <w:left w:val="single" w:sz="4" w:space="0" w:color="auto"/>
              <w:right w:val="single" w:sz="4" w:space="0" w:color="auto"/>
            </w:tcBorders>
            <w:shd w:val="clear" w:color="auto" w:fill="EEECE1"/>
          </w:tcPr>
          <w:p w:rsidR="006D176D" w:rsidRPr="00010FF0" w:rsidRDefault="006D176D" w:rsidP="00010FF0">
            <w:pPr>
              <w:pBdr>
                <w:top w:val="nil"/>
                <w:left w:val="nil"/>
                <w:bottom w:val="nil"/>
                <w:right w:val="nil"/>
                <w:between w:val="nil"/>
              </w:pBdr>
              <w:jc w:val="center"/>
              <w:rPr>
                <w:rFonts w:ascii="Arial" w:eastAsia="Arial" w:hAnsi="Arial" w:cs="Arial"/>
                <w:b/>
                <w:sz w:val="20"/>
                <w:szCs w:val="20"/>
                <w:u w:val="single"/>
              </w:rPr>
            </w:pPr>
            <w:r w:rsidRPr="00010FF0">
              <w:rPr>
                <w:rFonts w:ascii="Arial" w:eastAsia="Arial" w:hAnsi="Arial" w:cs="Arial"/>
                <w:b/>
                <w:sz w:val="20"/>
                <w:szCs w:val="20"/>
                <w:u w:val="single"/>
              </w:rPr>
              <w:t>Număr/dată</w:t>
            </w:r>
          </w:p>
        </w:tc>
        <w:tc>
          <w:tcPr>
            <w:tcW w:w="1457" w:type="dxa"/>
            <w:tcBorders>
              <w:top w:val="single" w:sz="4" w:space="0" w:color="auto"/>
              <w:left w:val="single" w:sz="4" w:space="0" w:color="auto"/>
              <w:bottom w:val="single" w:sz="4" w:space="0" w:color="auto"/>
              <w:right w:val="single" w:sz="4" w:space="0" w:color="auto"/>
            </w:tcBorders>
            <w:shd w:val="clear" w:color="auto" w:fill="EEECE1"/>
            <w:tcMar>
              <w:top w:w="100" w:type="dxa"/>
              <w:left w:w="100" w:type="dxa"/>
              <w:bottom w:w="100" w:type="dxa"/>
              <w:right w:w="100" w:type="dxa"/>
            </w:tcMar>
          </w:tcPr>
          <w:p w:rsidR="006D176D" w:rsidRPr="00010FF0" w:rsidRDefault="006D176D" w:rsidP="00010FF0">
            <w:pPr>
              <w:pBdr>
                <w:top w:val="nil"/>
                <w:left w:val="nil"/>
                <w:bottom w:val="nil"/>
                <w:right w:val="nil"/>
                <w:between w:val="nil"/>
              </w:pBdr>
              <w:jc w:val="center"/>
              <w:rPr>
                <w:rStyle w:val="CommentReference"/>
                <w:rFonts w:cs="Times New Roman"/>
                <w:b/>
                <w:color w:val="FF0000"/>
                <w:sz w:val="20"/>
                <w:szCs w:val="20"/>
                <w:u w:val="single"/>
                <w:lang w:eastAsia="ro-RO"/>
              </w:rPr>
            </w:pPr>
            <w:r w:rsidRPr="00010FF0">
              <w:rPr>
                <w:rFonts w:ascii="Arial" w:eastAsia="Arial" w:hAnsi="Arial" w:cs="Arial"/>
                <w:b/>
                <w:sz w:val="20"/>
                <w:szCs w:val="20"/>
                <w:u w:val="single"/>
              </w:rPr>
              <w:t>Suma contractată</w:t>
            </w:r>
          </w:p>
          <w:p w:rsidR="006D176D" w:rsidRPr="00010FF0" w:rsidRDefault="004E4B3E" w:rsidP="00010FF0">
            <w:pPr>
              <w:pBdr>
                <w:top w:val="nil"/>
                <w:left w:val="nil"/>
                <w:bottom w:val="nil"/>
                <w:right w:val="nil"/>
                <w:between w:val="nil"/>
              </w:pBdr>
              <w:ind w:left="810"/>
              <w:jc w:val="center"/>
              <w:rPr>
                <w:rFonts w:ascii="Arial" w:eastAsia="Arial" w:hAnsi="Arial" w:cs="Arial"/>
                <w:sz w:val="20"/>
                <w:szCs w:val="20"/>
                <w:u w:val="single"/>
              </w:rPr>
            </w:pPr>
            <w:r w:rsidRPr="00010FF0">
              <w:rPr>
                <w:rStyle w:val="CommentReference"/>
                <w:rFonts w:ascii="Arial" w:hAnsi="Arial" w:cs="Arial"/>
                <w:sz w:val="20"/>
                <w:szCs w:val="20"/>
                <w:u w:val="single"/>
                <w:lang w:eastAsia="ro-RO"/>
              </w:rPr>
              <w:t>- l</w:t>
            </w:r>
            <w:r w:rsidR="006D176D" w:rsidRPr="00010FF0">
              <w:rPr>
                <w:rStyle w:val="CommentReference"/>
                <w:rFonts w:ascii="Arial" w:hAnsi="Arial" w:cs="Arial"/>
                <w:sz w:val="20"/>
                <w:szCs w:val="20"/>
                <w:u w:val="single"/>
                <w:lang w:eastAsia="ro-RO"/>
              </w:rPr>
              <w:t>ei</w:t>
            </w:r>
            <w:r w:rsidRPr="00010FF0">
              <w:rPr>
                <w:rStyle w:val="CommentReference"/>
                <w:rFonts w:ascii="Arial" w:hAnsi="Arial" w:cs="Arial"/>
                <w:sz w:val="20"/>
                <w:szCs w:val="20"/>
                <w:u w:val="single"/>
                <w:lang w:eastAsia="ro-RO"/>
              </w:rPr>
              <w:t xml:space="preserve"> -</w:t>
            </w:r>
          </w:p>
        </w:tc>
      </w:tr>
      <w:tr w:rsidR="006D176D" w:rsidRPr="00D37C61" w:rsidTr="00BB212A">
        <w:trPr>
          <w:trHeight w:val="533"/>
        </w:trPr>
        <w:tc>
          <w:tcPr>
            <w:tcW w:w="3544" w:type="dxa"/>
            <w:tcBorders>
              <w:top w:val="single" w:sz="4" w:space="0" w:color="auto"/>
              <w:left w:val="single" w:sz="4" w:space="0" w:color="auto"/>
              <w:right w:val="single" w:sz="4" w:space="0" w:color="auto"/>
            </w:tcBorders>
            <w:shd w:val="clear" w:color="auto" w:fill="EEECE1"/>
            <w:tcMar>
              <w:top w:w="100" w:type="dxa"/>
              <w:left w:w="100" w:type="dxa"/>
              <w:bottom w:w="100" w:type="dxa"/>
              <w:right w:w="100" w:type="dxa"/>
            </w:tcMar>
          </w:tcPr>
          <w:p w:rsidR="006D176D" w:rsidRPr="000C20FB" w:rsidRDefault="006D176D" w:rsidP="006D176D">
            <w:pPr>
              <w:pBdr>
                <w:top w:val="nil"/>
                <w:left w:val="nil"/>
                <w:bottom w:val="nil"/>
                <w:right w:val="nil"/>
                <w:between w:val="nil"/>
              </w:pBdr>
              <w:rPr>
                <w:rFonts w:ascii="Arial" w:eastAsia="Arial" w:hAnsi="Arial" w:cs="Arial"/>
                <w:b/>
                <w:sz w:val="20"/>
                <w:szCs w:val="20"/>
              </w:rPr>
            </w:pPr>
            <w:r w:rsidRPr="000C20FB">
              <w:rPr>
                <w:rFonts w:ascii="Arial" w:eastAsia="Arial" w:hAnsi="Arial" w:cs="Arial"/>
                <w:b/>
                <w:sz w:val="20"/>
                <w:szCs w:val="20"/>
              </w:rPr>
              <w:t>Contract de finanțare</w:t>
            </w:r>
          </w:p>
          <w:p w:rsidR="006D176D" w:rsidRDefault="006D176D" w:rsidP="006D176D">
            <w:pPr>
              <w:rPr>
                <w:rFonts w:ascii="Arial" w:eastAsia="Arial" w:hAnsi="Arial" w:cs="Arial"/>
                <w:b/>
                <w:sz w:val="12"/>
                <w:szCs w:val="12"/>
              </w:rPr>
            </w:pPr>
            <w:r>
              <w:rPr>
                <w:rFonts w:ascii="Arial" w:eastAsia="Arial" w:hAnsi="Arial" w:cs="Arial"/>
                <w:b/>
                <w:sz w:val="12"/>
                <w:szCs w:val="12"/>
              </w:rPr>
              <w:t>*</w:t>
            </w:r>
            <w:r w:rsidRPr="00D37C61">
              <w:rPr>
                <w:rFonts w:ascii="Arial" w:eastAsia="Arial" w:hAnsi="Arial" w:cs="Arial"/>
                <w:b/>
                <w:sz w:val="12"/>
                <w:szCs w:val="12"/>
              </w:rPr>
              <w:t>anexat în copie</w:t>
            </w:r>
          </w:p>
          <w:p w:rsidR="006D176D" w:rsidRPr="00D37C61" w:rsidRDefault="006D176D" w:rsidP="006D176D">
            <w:pPr>
              <w:rPr>
                <w:rFonts w:ascii="Arial" w:eastAsia="Arial" w:hAnsi="Arial" w:cs="Arial"/>
                <w:sz w:val="12"/>
                <w:szCs w:val="12"/>
              </w:rPr>
            </w:pPr>
            <w:r>
              <w:rPr>
                <w:rFonts w:ascii="Arial" w:eastAsia="Arial" w:hAnsi="Arial" w:cs="Arial"/>
                <w:b/>
                <w:sz w:val="12"/>
                <w:szCs w:val="12"/>
              </w:rPr>
              <w:t>*</w:t>
            </w:r>
            <w:r w:rsidRPr="00D37C61">
              <w:rPr>
                <w:rFonts w:ascii="Arial" w:eastAsia="Arial" w:hAnsi="Arial" w:cs="Arial"/>
                <w:sz w:val="12"/>
                <w:szCs w:val="12"/>
              </w:rPr>
              <w:t>*Se adaugă câte rânduri sunt necesare</w:t>
            </w:r>
          </w:p>
        </w:tc>
        <w:tc>
          <w:tcPr>
            <w:tcW w:w="3828" w:type="dxa"/>
            <w:tcBorders>
              <w:left w:val="single" w:sz="4" w:space="0" w:color="auto"/>
              <w:right w:val="single" w:sz="4" w:space="0" w:color="auto"/>
            </w:tcBorders>
            <w:shd w:val="clear" w:color="auto" w:fill="FFFFFF"/>
            <w:tcMar>
              <w:top w:w="100" w:type="dxa"/>
              <w:left w:w="100" w:type="dxa"/>
              <w:bottom w:w="100" w:type="dxa"/>
              <w:right w:w="100" w:type="dxa"/>
            </w:tcMar>
          </w:tcPr>
          <w:p w:rsidR="006D176D" w:rsidRPr="00D37C61" w:rsidRDefault="006D176D" w:rsidP="00783B86">
            <w:pPr>
              <w:pBdr>
                <w:top w:val="nil"/>
                <w:left w:val="nil"/>
                <w:bottom w:val="nil"/>
                <w:right w:val="nil"/>
                <w:between w:val="nil"/>
              </w:pBdr>
              <w:rPr>
                <w:rFonts w:ascii="Arial" w:eastAsia="Arial" w:hAnsi="Arial" w:cs="Arial"/>
                <w:i/>
                <w:sz w:val="16"/>
                <w:szCs w:val="16"/>
              </w:rPr>
            </w:pPr>
          </w:p>
        </w:tc>
        <w:tc>
          <w:tcPr>
            <w:tcW w:w="1842" w:type="dxa"/>
            <w:tcBorders>
              <w:left w:val="single" w:sz="4" w:space="0" w:color="auto"/>
              <w:right w:val="single" w:sz="4" w:space="0" w:color="auto"/>
            </w:tcBorders>
            <w:shd w:val="clear" w:color="auto" w:fill="FFFFFF"/>
          </w:tcPr>
          <w:p w:rsidR="006D176D" w:rsidRPr="00D37C61" w:rsidRDefault="006D176D" w:rsidP="00783B86">
            <w:pPr>
              <w:pBdr>
                <w:top w:val="nil"/>
                <w:left w:val="nil"/>
                <w:bottom w:val="nil"/>
                <w:right w:val="nil"/>
                <w:between w:val="nil"/>
              </w:pBdr>
              <w:rPr>
                <w:rFonts w:ascii="Arial" w:eastAsia="Arial" w:hAnsi="Arial" w:cs="Arial"/>
                <w:i/>
                <w:sz w:val="16"/>
                <w:szCs w:val="16"/>
              </w:rPr>
            </w:pPr>
          </w:p>
        </w:tc>
        <w:tc>
          <w:tcPr>
            <w:tcW w:w="1457" w:type="dxa"/>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rsidR="006D176D" w:rsidRPr="00D37C61" w:rsidRDefault="006D176D" w:rsidP="00783B86">
            <w:pPr>
              <w:rPr>
                <w:rFonts w:ascii="Arial" w:eastAsia="Arial" w:hAnsi="Arial" w:cs="Arial"/>
              </w:rPr>
            </w:pPr>
          </w:p>
        </w:tc>
      </w:tr>
      <w:tr w:rsidR="00D959C7" w:rsidRPr="00D37C61" w:rsidTr="000C20FB">
        <w:trPr>
          <w:trHeight w:val="297"/>
        </w:trPr>
        <w:tc>
          <w:tcPr>
            <w:tcW w:w="9214" w:type="dxa"/>
            <w:gridSpan w:val="3"/>
            <w:tcBorders>
              <w:top w:val="single" w:sz="4" w:space="0" w:color="auto"/>
              <w:left w:val="single" w:sz="4" w:space="0" w:color="auto"/>
              <w:right w:val="single" w:sz="4" w:space="0" w:color="auto"/>
            </w:tcBorders>
            <w:shd w:val="clear" w:color="auto" w:fill="EEECE1"/>
            <w:tcMar>
              <w:top w:w="100" w:type="dxa"/>
              <w:left w:w="100" w:type="dxa"/>
              <w:bottom w:w="100" w:type="dxa"/>
              <w:right w:w="100" w:type="dxa"/>
            </w:tcMar>
          </w:tcPr>
          <w:p w:rsidR="00D959C7" w:rsidRPr="00D60093" w:rsidRDefault="00D959C7" w:rsidP="006D176D">
            <w:pPr>
              <w:pBdr>
                <w:top w:val="nil"/>
                <w:left w:val="nil"/>
                <w:bottom w:val="nil"/>
                <w:right w:val="nil"/>
                <w:between w:val="nil"/>
              </w:pBdr>
              <w:jc w:val="right"/>
              <w:rPr>
                <w:rFonts w:ascii="Arial" w:eastAsia="Arial" w:hAnsi="Arial" w:cs="Arial"/>
                <w:strike/>
                <w:sz w:val="20"/>
                <w:szCs w:val="20"/>
              </w:rPr>
            </w:pPr>
            <w:r w:rsidRPr="00D60093">
              <w:rPr>
                <w:rFonts w:ascii="Arial" w:eastAsia="Arial" w:hAnsi="Arial" w:cs="Arial"/>
                <w:sz w:val="20"/>
                <w:szCs w:val="20"/>
              </w:rPr>
              <w:t>Subtotal</w:t>
            </w:r>
            <w:r w:rsidR="00386904" w:rsidRPr="00D60093">
              <w:rPr>
                <w:rFonts w:ascii="Arial" w:eastAsia="Arial" w:hAnsi="Arial" w:cs="Arial"/>
                <w:sz w:val="20"/>
                <w:szCs w:val="20"/>
                <w:vertAlign w:val="superscript"/>
              </w:rPr>
              <w:t>1</w:t>
            </w:r>
            <w:r w:rsidRPr="00D60093">
              <w:rPr>
                <w:rFonts w:ascii="Arial" w:eastAsia="Arial" w:hAnsi="Arial" w:cs="Arial"/>
                <w:sz w:val="20"/>
                <w:szCs w:val="20"/>
              </w:rPr>
              <w:t xml:space="preserve"> </w:t>
            </w:r>
            <w:r w:rsidRPr="00C17540">
              <w:rPr>
                <w:rFonts w:ascii="Arial" w:eastAsia="Arial" w:hAnsi="Arial" w:cs="Arial"/>
                <w:b/>
                <w:sz w:val="20"/>
                <w:szCs w:val="20"/>
              </w:rPr>
              <w:t>finanțări publice contractate</w:t>
            </w:r>
          </w:p>
        </w:tc>
        <w:tc>
          <w:tcPr>
            <w:tcW w:w="1457" w:type="dxa"/>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rsidR="00D959C7" w:rsidRPr="00D60093" w:rsidRDefault="00D959C7" w:rsidP="00783B86">
            <w:pPr>
              <w:pBdr>
                <w:top w:val="nil"/>
                <w:left w:val="nil"/>
                <w:bottom w:val="nil"/>
                <w:right w:val="nil"/>
                <w:between w:val="nil"/>
              </w:pBdr>
              <w:jc w:val="center"/>
              <w:rPr>
                <w:rFonts w:ascii="Arial" w:eastAsia="Arial" w:hAnsi="Arial" w:cs="Arial"/>
                <w:strike/>
                <w:sz w:val="20"/>
                <w:szCs w:val="20"/>
              </w:rPr>
            </w:pPr>
          </w:p>
        </w:tc>
      </w:tr>
      <w:tr w:rsidR="00EF5B32" w:rsidRPr="00D37C61" w:rsidTr="000C20FB">
        <w:trPr>
          <w:trHeight w:val="509"/>
        </w:trPr>
        <w:tc>
          <w:tcPr>
            <w:tcW w:w="3544" w:type="dxa"/>
            <w:tcBorders>
              <w:top w:val="single" w:sz="4" w:space="0" w:color="auto"/>
              <w:left w:val="single" w:sz="4" w:space="0" w:color="auto"/>
              <w:right w:val="single" w:sz="4" w:space="0" w:color="auto"/>
            </w:tcBorders>
            <w:shd w:val="clear" w:color="auto" w:fill="EEECE1"/>
            <w:tcMar>
              <w:top w:w="100" w:type="dxa"/>
              <w:left w:w="100" w:type="dxa"/>
              <w:bottom w:w="100" w:type="dxa"/>
              <w:right w:w="100" w:type="dxa"/>
            </w:tcMar>
          </w:tcPr>
          <w:p w:rsidR="00EF5B32" w:rsidRPr="00D37C61" w:rsidRDefault="00EF5B32" w:rsidP="000C20FB">
            <w:pPr>
              <w:pBdr>
                <w:top w:val="nil"/>
                <w:left w:val="nil"/>
                <w:bottom w:val="nil"/>
                <w:right w:val="nil"/>
                <w:between w:val="nil"/>
              </w:pBdr>
              <w:rPr>
                <w:rFonts w:ascii="Arial" w:eastAsia="Arial" w:hAnsi="Arial" w:cs="Arial"/>
                <w:b/>
              </w:rPr>
            </w:pPr>
            <w:r w:rsidRPr="000C20FB">
              <w:rPr>
                <w:rFonts w:ascii="Arial" w:eastAsia="Arial" w:hAnsi="Arial" w:cs="Arial"/>
                <w:b/>
                <w:sz w:val="20"/>
                <w:szCs w:val="20"/>
              </w:rPr>
              <w:t>Surse complementare de finanțare*</w:t>
            </w:r>
            <w:r w:rsidR="000C20FB">
              <w:rPr>
                <w:rFonts w:ascii="Arial" w:eastAsia="Arial" w:hAnsi="Arial" w:cs="Arial"/>
                <w:b/>
                <w:sz w:val="22"/>
                <w:szCs w:val="22"/>
              </w:rPr>
              <w:t xml:space="preserve"> </w:t>
            </w:r>
            <w:r w:rsidRPr="00D37C61">
              <w:rPr>
                <w:rFonts w:ascii="Arial" w:eastAsia="Arial" w:hAnsi="Arial" w:cs="Arial"/>
                <w:b/>
                <w:sz w:val="12"/>
                <w:szCs w:val="12"/>
              </w:rPr>
              <w:t>(conform disp. art 2. alin. (1), lit. e) și alin. (7) din OG nr. 51/1998)</w:t>
            </w:r>
          </w:p>
        </w:tc>
        <w:tc>
          <w:tcPr>
            <w:tcW w:w="3828" w:type="dxa"/>
            <w:tcBorders>
              <w:top w:val="single" w:sz="4" w:space="0" w:color="auto"/>
              <w:left w:val="single" w:sz="4" w:space="0" w:color="auto"/>
              <w:right w:val="single" w:sz="4" w:space="0" w:color="auto"/>
            </w:tcBorders>
            <w:shd w:val="clear" w:color="auto" w:fill="EEECE1"/>
            <w:tcMar>
              <w:top w:w="100" w:type="dxa"/>
              <w:left w:w="100" w:type="dxa"/>
              <w:bottom w:w="100" w:type="dxa"/>
              <w:right w:w="100" w:type="dxa"/>
            </w:tcMar>
          </w:tcPr>
          <w:p w:rsidR="00EF5B32" w:rsidRPr="000C20FB" w:rsidRDefault="006D176D" w:rsidP="00974496">
            <w:pPr>
              <w:pBdr>
                <w:top w:val="nil"/>
                <w:left w:val="nil"/>
                <w:bottom w:val="nil"/>
                <w:right w:val="nil"/>
                <w:between w:val="nil"/>
              </w:pBdr>
              <w:jc w:val="center"/>
              <w:rPr>
                <w:rFonts w:ascii="Arial" w:eastAsia="Arial" w:hAnsi="Arial" w:cs="Arial"/>
                <w:b/>
                <w:sz w:val="20"/>
                <w:szCs w:val="20"/>
              </w:rPr>
            </w:pPr>
            <w:r w:rsidRPr="000C20FB">
              <w:rPr>
                <w:rFonts w:ascii="Arial" w:eastAsia="Arial" w:hAnsi="Arial" w:cs="Arial"/>
                <w:b/>
                <w:sz w:val="20"/>
                <w:szCs w:val="20"/>
              </w:rPr>
              <w:t>autoritate/n</w:t>
            </w:r>
            <w:r w:rsidR="00EF5B32" w:rsidRPr="000C20FB">
              <w:rPr>
                <w:rFonts w:ascii="Arial" w:eastAsia="Arial" w:hAnsi="Arial" w:cs="Arial"/>
                <w:b/>
                <w:sz w:val="20"/>
                <w:szCs w:val="20"/>
              </w:rPr>
              <w:t>umăr/dată</w:t>
            </w:r>
          </w:p>
        </w:tc>
        <w:tc>
          <w:tcPr>
            <w:tcW w:w="1842" w:type="dxa"/>
            <w:tcBorders>
              <w:top w:val="single" w:sz="4" w:space="0" w:color="auto"/>
              <w:left w:val="single" w:sz="4" w:space="0" w:color="auto"/>
              <w:right w:val="single" w:sz="4" w:space="0" w:color="auto"/>
            </w:tcBorders>
            <w:shd w:val="clear" w:color="auto" w:fill="EEECE1"/>
          </w:tcPr>
          <w:p w:rsidR="006D176D" w:rsidRPr="000C20FB" w:rsidRDefault="00EF5B32" w:rsidP="00EF5B32">
            <w:pPr>
              <w:pBdr>
                <w:top w:val="nil"/>
                <w:left w:val="nil"/>
                <w:bottom w:val="nil"/>
                <w:right w:val="nil"/>
                <w:between w:val="nil"/>
              </w:pBdr>
              <w:jc w:val="center"/>
              <w:rPr>
                <w:rFonts w:ascii="Arial" w:eastAsia="Arial" w:hAnsi="Arial" w:cs="Arial"/>
                <w:b/>
                <w:sz w:val="20"/>
                <w:szCs w:val="20"/>
              </w:rPr>
            </w:pPr>
            <w:r w:rsidRPr="000C20FB">
              <w:rPr>
                <w:rFonts w:ascii="Arial" w:eastAsia="Arial" w:hAnsi="Arial" w:cs="Arial"/>
                <w:b/>
                <w:sz w:val="20"/>
                <w:szCs w:val="20"/>
              </w:rPr>
              <w:t xml:space="preserve">Suma </w:t>
            </w:r>
          </w:p>
          <w:p w:rsidR="006D176D" w:rsidRPr="00EF5B32" w:rsidRDefault="006D176D" w:rsidP="006D176D">
            <w:pPr>
              <w:pBdr>
                <w:top w:val="nil"/>
                <w:left w:val="nil"/>
                <w:bottom w:val="nil"/>
                <w:right w:val="nil"/>
                <w:between w:val="nil"/>
              </w:pBdr>
              <w:rPr>
                <w:rFonts w:ascii="Arial" w:eastAsia="Arial" w:hAnsi="Arial" w:cs="Arial"/>
                <w:b/>
                <w:sz w:val="22"/>
                <w:szCs w:val="22"/>
              </w:rPr>
            </w:pPr>
            <w:r>
              <w:rPr>
                <w:rFonts w:ascii="Arial" w:eastAsia="Arial" w:hAnsi="Arial" w:cs="Arial"/>
                <w:b/>
                <w:sz w:val="12"/>
                <w:szCs w:val="12"/>
              </w:rPr>
              <w:t>s</w:t>
            </w:r>
            <w:r w:rsidR="00EF5B32" w:rsidRPr="006D176D">
              <w:rPr>
                <w:rFonts w:ascii="Arial" w:eastAsia="Arial" w:hAnsi="Arial" w:cs="Arial"/>
                <w:b/>
                <w:sz w:val="12"/>
                <w:szCs w:val="12"/>
              </w:rPr>
              <w:t>olicitată</w:t>
            </w:r>
            <w:r>
              <w:rPr>
                <w:rFonts w:ascii="Arial" w:eastAsia="Arial" w:hAnsi="Arial" w:cs="Arial"/>
                <w:b/>
                <w:sz w:val="12"/>
                <w:szCs w:val="12"/>
              </w:rPr>
              <w:t>/</w:t>
            </w:r>
            <w:r w:rsidR="00EF5B32" w:rsidRPr="006D176D">
              <w:rPr>
                <w:rFonts w:ascii="Arial" w:eastAsia="Arial" w:hAnsi="Arial" w:cs="Arial"/>
                <w:b/>
                <w:sz w:val="12"/>
                <w:szCs w:val="12"/>
              </w:rPr>
              <w:t>estimată</w:t>
            </w:r>
            <w:r>
              <w:rPr>
                <w:rFonts w:ascii="Arial" w:eastAsia="Arial" w:hAnsi="Arial" w:cs="Arial"/>
                <w:b/>
                <w:sz w:val="12"/>
                <w:szCs w:val="12"/>
              </w:rPr>
              <w:t>/</w:t>
            </w:r>
            <w:r w:rsidRPr="006D176D">
              <w:rPr>
                <w:rFonts w:ascii="Arial" w:eastAsia="Arial" w:hAnsi="Arial" w:cs="Arial"/>
                <w:b/>
                <w:sz w:val="12"/>
                <w:szCs w:val="12"/>
              </w:rPr>
              <w:t>obținută</w:t>
            </w:r>
          </w:p>
        </w:tc>
        <w:tc>
          <w:tcPr>
            <w:tcW w:w="1457" w:type="dxa"/>
            <w:tcBorders>
              <w:top w:val="single" w:sz="4" w:space="0" w:color="auto"/>
              <w:left w:val="single" w:sz="4" w:space="0" w:color="auto"/>
              <w:right w:val="single" w:sz="4" w:space="0" w:color="auto"/>
            </w:tcBorders>
            <w:shd w:val="clear" w:color="auto" w:fill="EEECE1"/>
            <w:tcMar>
              <w:top w:w="100" w:type="dxa"/>
              <w:left w:w="100" w:type="dxa"/>
              <w:bottom w:w="100" w:type="dxa"/>
              <w:right w:w="100" w:type="dxa"/>
            </w:tcMar>
          </w:tcPr>
          <w:p w:rsidR="000C20FB" w:rsidRDefault="006D176D" w:rsidP="000C20FB">
            <w:pPr>
              <w:pBdr>
                <w:top w:val="nil"/>
                <w:left w:val="nil"/>
                <w:bottom w:val="nil"/>
                <w:right w:val="nil"/>
                <w:between w:val="nil"/>
              </w:pBdr>
              <w:jc w:val="center"/>
              <w:rPr>
                <w:rFonts w:ascii="Arial" w:eastAsia="Arial" w:hAnsi="Arial" w:cs="Arial"/>
                <w:b/>
                <w:sz w:val="20"/>
                <w:szCs w:val="20"/>
              </w:rPr>
            </w:pPr>
            <w:r w:rsidRPr="000C20FB">
              <w:rPr>
                <w:rFonts w:ascii="Arial" w:eastAsia="Arial" w:hAnsi="Arial" w:cs="Arial"/>
                <w:b/>
                <w:sz w:val="20"/>
                <w:szCs w:val="20"/>
              </w:rPr>
              <w:t>observații</w:t>
            </w:r>
          </w:p>
          <w:p w:rsidR="00EF5B32" w:rsidRPr="000C20FB" w:rsidRDefault="006D176D" w:rsidP="000C20FB">
            <w:pPr>
              <w:pBdr>
                <w:top w:val="nil"/>
                <w:left w:val="nil"/>
                <w:bottom w:val="nil"/>
                <w:right w:val="nil"/>
                <w:between w:val="nil"/>
              </w:pBdr>
              <w:jc w:val="center"/>
              <w:rPr>
                <w:rFonts w:ascii="Arial" w:eastAsia="Arial" w:hAnsi="Arial" w:cs="Arial"/>
                <w:b/>
                <w:sz w:val="20"/>
                <w:szCs w:val="20"/>
              </w:rPr>
            </w:pPr>
            <w:r w:rsidRPr="000C20FB">
              <w:rPr>
                <w:rFonts w:ascii="Arial" w:eastAsia="Arial" w:hAnsi="Arial" w:cs="Arial"/>
                <w:b/>
                <w:sz w:val="20"/>
                <w:szCs w:val="20"/>
              </w:rPr>
              <w:t>precizări</w:t>
            </w:r>
          </w:p>
        </w:tc>
      </w:tr>
      <w:tr w:rsidR="00EF5B32" w:rsidRPr="00D37C61" w:rsidTr="000C20FB">
        <w:trPr>
          <w:trHeight w:val="248"/>
        </w:trPr>
        <w:tc>
          <w:tcPr>
            <w:tcW w:w="3544" w:type="dxa"/>
            <w:tcBorders>
              <w:top w:val="single" w:sz="4" w:space="0" w:color="auto"/>
              <w:left w:val="single" w:sz="4" w:space="0" w:color="auto"/>
              <w:right w:val="single" w:sz="4" w:space="0" w:color="auto"/>
            </w:tcBorders>
            <w:shd w:val="clear" w:color="auto" w:fill="EEECE1"/>
            <w:tcMar>
              <w:top w:w="100" w:type="dxa"/>
              <w:left w:w="100" w:type="dxa"/>
              <w:bottom w:w="100" w:type="dxa"/>
              <w:right w:w="100" w:type="dxa"/>
            </w:tcMar>
          </w:tcPr>
          <w:p w:rsidR="00386904" w:rsidRDefault="006D176D" w:rsidP="00EF5B32">
            <w:pPr>
              <w:jc w:val="center"/>
              <w:rPr>
                <w:rFonts w:ascii="Arial" w:eastAsia="Arial" w:hAnsi="Arial" w:cs="Arial"/>
                <w:b/>
                <w:sz w:val="20"/>
                <w:szCs w:val="20"/>
              </w:rPr>
            </w:pPr>
            <w:r>
              <w:rPr>
                <w:rFonts w:ascii="Arial" w:eastAsia="Arial" w:hAnsi="Arial" w:cs="Arial"/>
                <w:b/>
                <w:sz w:val="20"/>
                <w:szCs w:val="20"/>
              </w:rPr>
              <w:t>C</w:t>
            </w:r>
            <w:r w:rsidR="00EF5B32" w:rsidRPr="00355F36">
              <w:rPr>
                <w:rFonts w:ascii="Arial" w:eastAsia="Arial" w:hAnsi="Arial" w:cs="Arial"/>
                <w:b/>
                <w:sz w:val="20"/>
                <w:szCs w:val="20"/>
              </w:rPr>
              <w:t>erere de finanțare</w:t>
            </w:r>
            <w:r w:rsidR="00EF5B32">
              <w:rPr>
                <w:rFonts w:ascii="Arial" w:eastAsia="Arial" w:hAnsi="Arial" w:cs="Arial"/>
                <w:b/>
                <w:sz w:val="20"/>
                <w:szCs w:val="20"/>
              </w:rPr>
              <w:t>/a</w:t>
            </w:r>
            <w:r w:rsidR="00EF5B32" w:rsidRPr="00355F36">
              <w:rPr>
                <w:rFonts w:ascii="Arial" w:eastAsia="Arial" w:hAnsi="Arial" w:cs="Arial"/>
                <w:b/>
                <w:sz w:val="20"/>
                <w:szCs w:val="20"/>
              </w:rPr>
              <w:t xml:space="preserve">utoritatea </w:t>
            </w:r>
            <w:r w:rsidR="00EF5B32">
              <w:rPr>
                <w:rFonts w:ascii="Arial" w:eastAsia="Arial" w:hAnsi="Arial" w:cs="Arial"/>
                <w:b/>
                <w:sz w:val="20"/>
                <w:szCs w:val="20"/>
              </w:rPr>
              <w:t xml:space="preserve">finanțatoare </w:t>
            </w:r>
            <w:r w:rsidR="00EF5B32" w:rsidRPr="00355F36">
              <w:rPr>
                <w:rFonts w:ascii="Arial" w:eastAsia="Arial" w:hAnsi="Arial" w:cs="Arial"/>
                <w:b/>
                <w:sz w:val="20"/>
                <w:szCs w:val="20"/>
              </w:rPr>
              <w:t xml:space="preserve">la care a </w:t>
            </w:r>
          </w:p>
          <w:p w:rsidR="00EF5B32" w:rsidRPr="00D37C61" w:rsidRDefault="00EF5B32" w:rsidP="00EF5B32">
            <w:pPr>
              <w:jc w:val="center"/>
              <w:rPr>
                <w:rFonts w:ascii="Arial" w:eastAsia="Arial" w:hAnsi="Arial" w:cs="Arial"/>
                <w:b/>
                <w:sz w:val="16"/>
                <w:szCs w:val="16"/>
              </w:rPr>
            </w:pPr>
            <w:r w:rsidRPr="00355F36">
              <w:rPr>
                <w:rFonts w:ascii="Arial" w:eastAsia="Arial" w:hAnsi="Arial" w:cs="Arial"/>
                <w:b/>
                <w:sz w:val="20"/>
                <w:szCs w:val="20"/>
              </w:rPr>
              <w:t>fost</w:t>
            </w:r>
            <w:r w:rsidR="00386904">
              <w:rPr>
                <w:rFonts w:ascii="Arial" w:eastAsia="Arial" w:hAnsi="Arial" w:cs="Arial"/>
                <w:b/>
                <w:sz w:val="20"/>
                <w:szCs w:val="20"/>
              </w:rPr>
              <w:t>/</w:t>
            </w:r>
            <w:r>
              <w:rPr>
                <w:rFonts w:ascii="Arial" w:eastAsia="Arial" w:hAnsi="Arial" w:cs="Arial"/>
                <w:b/>
                <w:sz w:val="20"/>
                <w:szCs w:val="20"/>
              </w:rPr>
              <w:t xml:space="preserve">urmează a fi </w:t>
            </w:r>
            <w:r w:rsidRPr="00355F36">
              <w:rPr>
                <w:rFonts w:ascii="Arial" w:eastAsia="Arial" w:hAnsi="Arial" w:cs="Arial"/>
                <w:b/>
                <w:sz w:val="20"/>
                <w:szCs w:val="20"/>
              </w:rPr>
              <w:t>depusă</w:t>
            </w:r>
          </w:p>
        </w:tc>
        <w:tc>
          <w:tcPr>
            <w:tcW w:w="3828" w:type="dxa"/>
            <w:tcBorders>
              <w:left w:val="single" w:sz="4" w:space="0" w:color="auto"/>
              <w:right w:val="single" w:sz="4" w:space="0" w:color="auto"/>
            </w:tcBorders>
            <w:shd w:val="clear" w:color="auto" w:fill="FFFFFF"/>
            <w:tcMar>
              <w:top w:w="100" w:type="dxa"/>
              <w:left w:w="100" w:type="dxa"/>
              <w:bottom w:w="100" w:type="dxa"/>
              <w:right w:w="100" w:type="dxa"/>
            </w:tcMar>
          </w:tcPr>
          <w:p w:rsidR="00EF5B32" w:rsidRPr="00D37C61" w:rsidRDefault="00EF5B32" w:rsidP="007B2726">
            <w:pPr>
              <w:pBdr>
                <w:top w:val="nil"/>
                <w:left w:val="nil"/>
                <w:bottom w:val="nil"/>
                <w:right w:val="nil"/>
                <w:between w:val="nil"/>
              </w:pBdr>
              <w:jc w:val="center"/>
              <w:rPr>
                <w:rFonts w:ascii="Arial" w:eastAsia="Arial" w:hAnsi="Arial" w:cs="Arial"/>
                <w:sz w:val="16"/>
                <w:szCs w:val="16"/>
              </w:rPr>
            </w:pPr>
          </w:p>
        </w:tc>
        <w:tc>
          <w:tcPr>
            <w:tcW w:w="1842" w:type="dxa"/>
            <w:tcBorders>
              <w:left w:val="single" w:sz="4" w:space="0" w:color="auto"/>
              <w:right w:val="single" w:sz="4" w:space="0" w:color="auto"/>
            </w:tcBorders>
            <w:shd w:val="clear" w:color="auto" w:fill="FFFFFF"/>
          </w:tcPr>
          <w:p w:rsidR="00EF5B32" w:rsidRPr="00D37C61" w:rsidRDefault="00EF5B32" w:rsidP="007B2726">
            <w:pPr>
              <w:pBdr>
                <w:top w:val="nil"/>
                <w:left w:val="nil"/>
                <w:bottom w:val="nil"/>
                <w:right w:val="nil"/>
                <w:between w:val="nil"/>
              </w:pBdr>
              <w:jc w:val="center"/>
              <w:rPr>
                <w:rFonts w:ascii="Arial" w:eastAsia="Arial" w:hAnsi="Arial" w:cs="Arial"/>
                <w:sz w:val="16"/>
                <w:szCs w:val="16"/>
              </w:rPr>
            </w:pPr>
          </w:p>
        </w:tc>
        <w:tc>
          <w:tcPr>
            <w:tcW w:w="1457" w:type="dxa"/>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rsidR="00EF5B32" w:rsidRPr="00D37C61" w:rsidRDefault="00EF5B32" w:rsidP="007B2726">
            <w:pPr>
              <w:pBdr>
                <w:top w:val="nil"/>
                <w:left w:val="nil"/>
                <w:bottom w:val="nil"/>
                <w:right w:val="nil"/>
                <w:between w:val="nil"/>
              </w:pBdr>
              <w:jc w:val="center"/>
              <w:rPr>
                <w:rFonts w:ascii="Arial" w:eastAsia="Arial" w:hAnsi="Arial" w:cs="Arial"/>
                <w:sz w:val="16"/>
                <w:szCs w:val="16"/>
              </w:rPr>
            </w:pPr>
          </w:p>
        </w:tc>
      </w:tr>
      <w:tr w:rsidR="00EF5B32" w:rsidRPr="00D37C61" w:rsidTr="000C20FB">
        <w:trPr>
          <w:trHeight w:val="248"/>
        </w:trPr>
        <w:tc>
          <w:tcPr>
            <w:tcW w:w="3544" w:type="dxa"/>
            <w:tcBorders>
              <w:top w:val="single" w:sz="4" w:space="0" w:color="auto"/>
              <w:left w:val="single" w:sz="4" w:space="0" w:color="auto"/>
              <w:right w:val="single" w:sz="4" w:space="0" w:color="auto"/>
            </w:tcBorders>
            <w:shd w:val="clear" w:color="auto" w:fill="EEECE1"/>
            <w:tcMar>
              <w:top w:w="100" w:type="dxa"/>
              <w:left w:w="100" w:type="dxa"/>
              <w:bottom w:w="100" w:type="dxa"/>
              <w:right w:w="100" w:type="dxa"/>
            </w:tcMar>
          </w:tcPr>
          <w:p w:rsidR="00EF5B32" w:rsidRPr="000C20FB" w:rsidRDefault="00A94E38" w:rsidP="007B3080">
            <w:pPr>
              <w:pBdr>
                <w:top w:val="nil"/>
                <w:left w:val="nil"/>
                <w:bottom w:val="nil"/>
                <w:right w:val="nil"/>
                <w:between w:val="nil"/>
              </w:pBdr>
              <w:jc w:val="center"/>
              <w:rPr>
                <w:rFonts w:ascii="Arial" w:eastAsia="Arial" w:hAnsi="Arial" w:cs="Arial"/>
                <w:b/>
                <w:sz w:val="20"/>
                <w:szCs w:val="20"/>
              </w:rPr>
            </w:pPr>
            <w:r w:rsidRPr="000C20FB">
              <w:rPr>
                <w:rFonts w:ascii="Arial" w:eastAsia="Arial" w:hAnsi="Arial" w:cs="Arial"/>
                <w:b/>
                <w:sz w:val="20"/>
                <w:szCs w:val="20"/>
              </w:rPr>
              <w:t>C</w:t>
            </w:r>
            <w:r w:rsidR="00EF5B32" w:rsidRPr="000C20FB">
              <w:rPr>
                <w:rFonts w:ascii="Arial" w:eastAsia="Arial" w:hAnsi="Arial" w:cs="Arial"/>
                <w:b/>
                <w:sz w:val="20"/>
                <w:szCs w:val="20"/>
              </w:rPr>
              <w:t>ontract de sponsorizare, partreneriat, donație etc.</w:t>
            </w:r>
          </w:p>
          <w:p w:rsidR="00EF5B32" w:rsidRPr="00D37C61" w:rsidRDefault="00EF5B32" w:rsidP="000C20FB">
            <w:pPr>
              <w:pBdr>
                <w:top w:val="nil"/>
                <w:left w:val="nil"/>
                <w:bottom w:val="nil"/>
                <w:right w:val="nil"/>
                <w:between w:val="nil"/>
              </w:pBdr>
              <w:rPr>
                <w:rFonts w:ascii="Arial" w:eastAsia="Arial" w:hAnsi="Arial" w:cs="Arial"/>
                <w:b/>
                <w:sz w:val="22"/>
                <w:szCs w:val="22"/>
              </w:rPr>
            </w:pPr>
            <w:r w:rsidRPr="00D37C61">
              <w:rPr>
                <w:rFonts w:ascii="Arial" w:eastAsia="Arial" w:hAnsi="Arial" w:cs="Arial"/>
                <w:b/>
                <w:sz w:val="12"/>
                <w:szCs w:val="12"/>
              </w:rPr>
              <w:t xml:space="preserve">(conform disp. art 2. alin. (7), lit. a) din OG nr. 51/1998) </w:t>
            </w:r>
          </w:p>
        </w:tc>
        <w:tc>
          <w:tcPr>
            <w:tcW w:w="3828" w:type="dxa"/>
            <w:tcBorders>
              <w:left w:val="single" w:sz="4" w:space="0" w:color="auto"/>
              <w:right w:val="single" w:sz="4" w:space="0" w:color="auto"/>
            </w:tcBorders>
            <w:shd w:val="clear" w:color="auto" w:fill="FFFFFF"/>
            <w:tcMar>
              <w:top w:w="100" w:type="dxa"/>
              <w:left w:w="100" w:type="dxa"/>
              <w:bottom w:w="100" w:type="dxa"/>
              <w:right w:w="100" w:type="dxa"/>
            </w:tcMar>
          </w:tcPr>
          <w:p w:rsidR="00EF5B32" w:rsidRPr="00D37C61" w:rsidRDefault="00EF5B32" w:rsidP="007B2726">
            <w:pPr>
              <w:pBdr>
                <w:top w:val="nil"/>
                <w:left w:val="nil"/>
                <w:bottom w:val="nil"/>
                <w:right w:val="nil"/>
                <w:between w:val="nil"/>
              </w:pBdr>
              <w:jc w:val="center"/>
              <w:rPr>
                <w:rFonts w:ascii="Arial" w:eastAsia="Arial" w:hAnsi="Arial" w:cs="Arial"/>
                <w:sz w:val="16"/>
                <w:szCs w:val="16"/>
              </w:rPr>
            </w:pPr>
          </w:p>
        </w:tc>
        <w:tc>
          <w:tcPr>
            <w:tcW w:w="1842" w:type="dxa"/>
            <w:tcBorders>
              <w:left w:val="single" w:sz="4" w:space="0" w:color="auto"/>
              <w:right w:val="single" w:sz="4" w:space="0" w:color="auto"/>
            </w:tcBorders>
            <w:shd w:val="clear" w:color="auto" w:fill="FFFFFF"/>
          </w:tcPr>
          <w:p w:rsidR="00EF5B32" w:rsidRPr="00D37C61" w:rsidRDefault="00EF5B32" w:rsidP="007B2726">
            <w:pPr>
              <w:pBdr>
                <w:top w:val="nil"/>
                <w:left w:val="nil"/>
                <w:bottom w:val="nil"/>
                <w:right w:val="nil"/>
                <w:between w:val="nil"/>
              </w:pBdr>
              <w:jc w:val="center"/>
              <w:rPr>
                <w:rFonts w:ascii="Arial" w:eastAsia="Arial" w:hAnsi="Arial" w:cs="Arial"/>
                <w:sz w:val="16"/>
                <w:szCs w:val="16"/>
              </w:rPr>
            </w:pPr>
          </w:p>
        </w:tc>
        <w:tc>
          <w:tcPr>
            <w:tcW w:w="1457" w:type="dxa"/>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rsidR="00EF5B32" w:rsidRPr="00D37C61" w:rsidRDefault="00EF5B32" w:rsidP="007B2726">
            <w:pPr>
              <w:pBdr>
                <w:top w:val="nil"/>
                <w:left w:val="nil"/>
                <w:bottom w:val="nil"/>
                <w:right w:val="nil"/>
                <w:between w:val="nil"/>
              </w:pBdr>
              <w:jc w:val="center"/>
              <w:rPr>
                <w:rFonts w:ascii="Arial" w:eastAsia="Arial" w:hAnsi="Arial" w:cs="Arial"/>
                <w:sz w:val="16"/>
                <w:szCs w:val="16"/>
              </w:rPr>
            </w:pPr>
          </w:p>
        </w:tc>
      </w:tr>
      <w:tr w:rsidR="00EF5B32" w:rsidRPr="00D37C61" w:rsidTr="000C20FB">
        <w:trPr>
          <w:trHeight w:val="248"/>
        </w:trPr>
        <w:tc>
          <w:tcPr>
            <w:tcW w:w="3544" w:type="dxa"/>
            <w:tcBorders>
              <w:top w:val="single" w:sz="4" w:space="0" w:color="auto"/>
              <w:left w:val="single" w:sz="4" w:space="0" w:color="auto"/>
              <w:right w:val="single" w:sz="4" w:space="0" w:color="auto"/>
            </w:tcBorders>
            <w:shd w:val="clear" w:color="auto" w:fill="EEECE1"/>
            <w:tcMar>
              <w:top w:w="100" w:type="dxa"/>
              <w:left w:w="100" w:type="dxa"/>
              <w:bottom w:w="100" w:type="dxa"/>
              <w:right w:w="100" w:type="dxa"/>
            </w:tcMar>
          </w:tcPr>
          <w:p w:rsidR="00EF5B32" w:rsidRPr="000C20FB" w:rsidRDefault="00EF5B32" w:rsidP="007B3080">
            <w:pPr>
              <w:pBdr>
                <w:top w:val="nil"/>
                <w:left w:val="nil"/>
                <w:bottom w:val="nil"/>
                <w:right w:val="nil"/>
                <w:between w:val="nil"/>
              </w:pBdr>
              <w:jc w:val="center"/>
              <w:rPr>
                <w:rFonts w:ascii="Arial" w:eastAsia="Arial" w:hAnsi="Arial" w:cs="Arial"/>
                <w:b/>
                <w:sz w:val="20"/>
                <w:szCs w:val="20"/>
              </w:rPr>
            </w:pPr>
            <w:r w:rsidRPr="000C20FB">
              <w:rPr>
                <w:rFonts w:ascii="Arial" w:eastAsia="Arial" w:hAnsi="Arial" w:cs="Arial"/>
                <w:b/>
                <w:sz w:val="20"/>
                <w:szCs w:val="20"/>
              </w:rPr>
              <w:t>Alte surse complementare estimate</w:t>
            </w:r>
          </w:p>
          <w:p w:rsidR="00EF5B32" w:rsidRPr="00D37C61" w:rsidRDefault="00EF5B32" w:rsidP="007B3080">
            <w:pPr>
              <w:pBdr>
                <w:top w:val="nil"/>
                <w:left w:val="nil"/>
                <w:bottom w:val="nil"/>
                <w:right w:val="nil"/>
                <w:between w:val="nil"/>
              </w:pBdr>
              <w:jc w:val="center"/>
              <w:rPr>
                <w:rFonts w:ascii="Arial" w:eastAsia="Arial" w:hAnsi="Arial" w:cs="Arial"/>
                <w:b/>
                <w:sz w:val="22"/>
                <w:szCs w:val="22"/>
              </w:rPr>
            </w:pPr>
            <w:r w:rsidRPr="00D37C61">
              <w:rPr>
                <w:rFonts w:ascii="Arial" w:eastAsia="Arial" w:hAnsi="Arial" w:cs="Arial"/>
                <w:b/>
                <w:sz w:val="12"/>
                <w:szCs w:val="12"/>
              </w:rPr>
              <w:t>(conform disp. art 2. alin. (7), lit. b) – d) din OG nr. 51/1998)</w:t>
            </w:r>
          </w:p>
        </w:tc>
        <w:tc>
          <w:tcPr>
            <w:tcW w:w="3828" w:type="dxa"/>
            <w:tcBorders>
              <w:left w:val="single" w:sz="4" w:space="0" w:color="auto"/>
              <w:right w:val="single" w:sz="4" w:space="0" w:color="auto"/>
            </w:tcBorders>
            <w:shd w:val="clear" w:color="auto" w:fill="EEECE1"/>
            <w:tcMar>
              <w:top w:w="100" w:type="dxa"/>
              <w:left w:w="100" w:type="dxa"/>
              <w:bottom w:w="100" w:type="dxa"/>
              <w:right w:w="100" w:type="dxa"/>
            </w:tcMar>
          </w:tcPr>
          <w:p w:rsidR="00EF5B32" w:rsidRDefault="00EF5B32" w:rsidP="007B2726">
            <w:pPr>
              <w:pBdr>
                <w:top w:val="nil"/>
                <w:left w:val="nil"/>
                <w:bottom w:val="nil"/>
                <w:right w:val="nil"/>
                <w:between w:val="nil"/>
              </w:pBdr>
              <w:jc w:val="center"/>
              <w:rPr>
                <w:rFonts w:ascii="Arial" w:eastAsia="Arial" w:hAnsi="Arial" w:cs="Arial"/>
                <w:sz w:val="16"/>
                <w:szCs w:val="16"/>
              </w:rPr>
            </w:pPr>
          </w:p>
          <w:p w:rsidR="00EF5B32" w:rsidRPr="00D37C61" w:rsidRDefault="000C20FB" w:rsidP="007B2726">
            <w:pPr>
              <w:pBdr>
                <w:top w:val="nil"/>
                <w:left w:val="nil"/>
                <w:bottom w:val="nil"/>
                <w:right w:val="nil"/>
                <w:between w:val="nil"/>
              </w:pBdr>
              <w:jc w:val="center"/>
              <w:rPr>
                <w:rFonts w:ascii="Arial" w:eastAsia="Arial" w:hAnsi="Arial" w:cs="Arial"/>
                <w:sz w:val="16"/>
                <w:szCs w:val="16"/>
              </w:rPr>
            </w:pPr>
            <w:r w:rsidRPr="00D37C61">
              <w:rPr>
                <w:rFonts w:ascii="Arial" w:eastAsia="Arial" w:hAnsi="Arial" w:cs="Arial"/>
                <w:b/>
                <w:sz w:val="12"/>
                <w:szCs w:val="12"/>
              </w:rPr>
              <w:t>(</w:t>
            </w:r>
            <w:r>
              <w:rPr>
                <w:rFonts w:ascii="Arial" w:eastAsia="Arial" w:hAnsi="Arial" w:cs="Arial"/>
                <w:b/>
                <w:sz w:val="12"/>
                <w:szCs w:val="12"/>
              </w:rPr>
              <w:t xml:space="preserve">inclusiv cele prevăzute la </w:t>
            </w:r>
            <w:r w:rsidRPr="00D37C61">
              <w:rPr>
                <w:rFonts w:ascii="Arial" w:eastAsia="Arial" w:hAnsi="Arial" w:cs="Arial"/>
                <w:b/>
                <w:sz w:val="12"/>
                <w:szCs w:val="12"/>
              </w:rPr>
              <w:t>art 2. alin. (</w:t>
            </w:r>
            <w:r>
              <w:rPr>
                <w:rFonts w:ascii="Arial" w:eastAsia="Arial" w:hAnsi="Arial" w:cs="Arial"/>
                <w:b/>
                <w:sz w:val="12"/>
                <w:szCs w:val="12"/>
              </w:rPr>
              <w:t>2</w:t>
            </w:r>
            <w:r w:rsidRPr="00D37C61">
              <w:rPr>
                <w:rFonts w:ascii="Arial" w:eastAsia="Arial" w:hAnsi="Arial" w:cs="Arial"/>
                <w:b/>
                <w:sz w:val="12"/>
                <w:szCs w:val="12"/>
              </w:rPr>
              <w:t xml:space="preserve">), lit. b) din </w:t>
            </w:r>
            <w:r>
              <w:rPr>
                <w:rFonts w:ascii="Arial" w:eastAsia="Arial" w:hAnsi="Arial" w:cs="Arial"/>
                <w:b/>
                <w:sz w:val="12"/>
                <w:szCs w:val="12"/>
              </w:rPr>
              <w:t>Normele metodologice</w:t>
            </w:r>
            <w:r w:rsidRPr="00D37C61">
              <w:rPr>
                <w:rFonts w:ascii="Arial" w:eastAsia="Arial" w:hAnsi="Arial" w:cs="Arial"/>
                <w:b/>
                <w:sz w:val="12"/>
                <w:szCs w:val="12"/>
              </w:rPr>
              <w:t>)</w:t>
            </w:r>
          </w:p>
        </w:tc>
        <w:tc>
          <w:tcPr>
            <w:tcW w:w="1842" w:type="dxa"/>
            <w:tcBorders>
              <w:left w:val="single" w:sz="4" w:space="0" w:color="auto"/>
              <w:right w:val="single" w:sz="4" w:space="0" w:color="auto"/>
            </w:tcBorders>
            <w:shd w:val="clear" w:color="auto" w:fill="FFFFFF"/>
          </w:tcPr>
          <w:p w:rsidR="00EF5B32" w:rsidRPr="00D37C61" w:rsidRDefault="00EF5B32" w:rsidP="007B2726">
            <w:pPr>
              <w:pBdr>
                <w:top w:val="nil"/>
                <w:left w:val="nil"/>
                <w:bottom w:val="nil"/>
                <w:right w:val="nil"/>
                <w:between w:val="nil"/>
              </w:pBdr>
              <w:jc w:val="center"/>
              <w:rPr>
                <w:rFonts w:ascii="Arial" w:eastAsia="Arial" w:hAnsi="Arial" w:cs="Arial"/>
                <w:sz w:val="16"/>
                <w:szCs w:val="16"/>
              </w:rPr>
            </w:pPr>
          </w:p>
        </w:tc>
        <w:tc>
          <w:tcPr>
            <w:tcW w:w="1457" w:type="dxa"/>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rsidR="00A94E38" w:rsidRPr="00D37C61" w:rsidRDefault="00A94E38" w:rsidP="00386904">
            <w:pPr>
              <w:pBdr>
                <w:top w:val="nil"/>
                <w:left w:val="nil"/>
                <w:bottom w:val="nil"/>
                <w:right w:val="nil"/>
                <w:between w:val="nil"/>
              </w:pBdr>
              <w:jc w:val="center"/>
              <w:rPr>
                <w:rFonts w:ascii="Arial" w:eastAsia="Arial" w:hAnsi="Arial" w:cs="Arial"/>
                <w:sz w:val="16"/>
                <w:szCs w:val="16"/>
              </w:rPr>
            </w:pPr>
          </w:p>
        </w:tc>
      </w:tr>
      <w:tr w:rsidR="002355F6" w:rsidRPr="00D37C61" w:rsidTr="00D60093">
        <w:trPr>
          <w:trHeight w:val="311"/>
        </w:trPr>
        <w:tc>
          <w:tcPr>
            <w:tcW w:w="9214" w:type="dxa"/>
            <w:gridSpan w:val="3"/>
            <w:tcBorders>
              <w:top w:val="single" w:sz="4" w:space="0" w:color="auto"/>
              <w:left w:val="single" w:sz="4" w:space="0" w:color="auto"/>
              <w:right w:val="single" w:sz="4" w:space="0" w:color="auto"/>
            </w:tcBorders>
            <w:shd w:val="clear" w:color="auto" w:fill="EEECE1"/>
            <w:tcMar>
              <w:top w:w="100" w:type="dxa"/>
              <w:left w:w="100" w:type="dxa"/>
              <w:bottom w:w="100" w:type="dxa"/>
              <w:right w:w="100" w:type="dxa"/>
            </w:tcMar>
          </w:tcPr>
          <w:p w:rsidR="006C6832" w:rsidRPr="000C20FB" w:rsidRDefault="002355F6" w:rsidP="00C17540">
            <w:pPr>
              <w:pBdr>
                <w:top w:val="nil"/>
                <w:left w:val="nil"/>
                <w:bottom w:val="nil"/>
                <w:right w:val="nil"/>
                <w:between w:val="nil"/>
              </w:pBdr>
              <w:jc w:val="right"/>
              <w:rPr>
                <w:rFonts w:ascii="Arial" w:eastAsia="Arial" w:hAnsi="Arial" w:cs="Arial"/>
                <w:sz w:val="20"/>
                <w:szCs w:val="20"/>
              </w:rPr>
            </w:pPr>
            <w:r w:rsidRPr="00D60093">
              <w:rPr>
                <w:rFonts w:ascii="Arial" w:eastAsia="Arial" w:hAnsi="Arial" w:cs="Arial"/>
                <w:sz w:val="20"/>
                <w:szCs w:val="20"/>
              </w:rPr>
              <w:t>Subtotal</w:t>
            </w:r>
            <w:r w:rsidR="00386904" w:rsidRPr="00D60093">
              <w:rPr>
                <w:rFonts w:ascii="Arial" w:eastAsia="Arial" w:hAnsi="Arial" w:cs="Arial"/>
                <w:b/>
                <w:sz w:val="20"/>
                <w:szCs w:val="20"/>
                <w:vertAlign w:val="superscript"/>
              </w:rPr>
              <w:t>2</w:t>
            </w:r>
            <w:r w:rsidRPr="000C20FB">
              <w:rPr>
                <w:rFonts w:ascii="Arial" w:eastAsia="Arial" w:hAnsi="Arial" w:cs="Arial"/>
                <w:sz w:val="20"/>
                <w:szCs w:val="20"/>
              </w:rPr>
              <w:t xml:space="preserve"> </w:t>
            </w:r>
            <w:r w:rsidRPr="00C17540">
              <w:rPr>
                <w:rFonts w:ascii="Arial" w:eastAsia="Arial" w:hAnsi="Arial" w:cs="Arial"/>
                <w:b/>
                <w:sz w:val="20"/>
                <w:szCs w:val="20"/>
              </w:rPr>
              <w:t>surse complementare</w:t>
            </w:r>
            <w:r w:rsidR="00D60093">
              <w:rPr>
                <w:rStyle w:val="FootnoteReference"/>
                <w:rFonts w:eastAsia="Arial" w:cs="Arial"/>
              </w:rPr>
              <w:footnoteReference w:id="19"/>
            </w:r>
            <w:r w:rsidRPr="000C20FB">
              <w:rPr>
                <w:rFonts w:ascii="Arial" w:eastAsia="Arial" w:hAnsi="Arial" w:cs="Arial"/>
                <w:sz w:val="20"/>
                <w:szCs w:val="20"/>
              </w:rPr>
              <w:t xml:space="preserve"> de finanțare</w:t>
            </w:r>
            <w:r w:rsidR="007560BE" w:rsidRPr="000C20FB">
              <w:rPr>
                <w:rFonts w:ascii="Arial" w:eastAsia="Arial" w:hAnsi="Arial" w:cs="Arial"/>
                <w:sz w:val="20"/>
                <w:szCs w:val="20"/>
              </w:rPr>
              <w:t xml:space="preserve">  </w:t>
            </w:r>
            <w:r w:rsidR="004E4B3E" w:rsidRPr="000C20FB">
              <w:rPr>
                <w:rFonts w:ascii="Arial" w:eastAsia="Arial" w:hAnsi="Arial" w:cs="Arial"/>
                <w:sz w:val="20"/>
                <w:szCs w:val="20"/>
              </w:rPr>
              <w:t xml:space="preserve"> </w:t>
            </w:r>
            <w:r w:rsidR="004E4B3E" w:rsidRPr="000C20FB">
              <w:rPr>
                <w:rStyle w:val="CommentReference"/>
                <w:rFonts w:ascii="Arial" w:hAnsi="Arial" w:cs="Arial"/>
                <w:sz w:val="20"/>
                <w:szCs w:val="20"/>
                <w:lang w:eastAsia="ro-RO"/>
              </w:rPr>
              <w:t>- lei -</w:t>
            </w:r>
          </w:p>
        </w:tc>
        <w:tc>
          <w:tcPr>
            <w:tcW w:w="1457" w:type="dxa"/>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rsidR="000C20FB" w:rsidRPr="00D37C61" w:rsidRDefault="000C20FB" w:rsidP="000C20FB">
            <w:pPr>
              <w:pBdr>
                <w:top w:val="nil"/>
                <w:left w:val="nil"/>
                <w:bottom w:val="nil"/>
                <w:right w:val="nil"/>
                <w:between w:val="nil"/>
              </w:pBdr>
              <w:rPr>
                <w:rFonts w:ascii="Arial" w:eastAsia="Arial" w:hAnsi="Arial" w:cs="Arial"/>
              </w:rPr>
            </w:pPr>
          </w:p>
        </w:tc>
      </w:tr>
      <w:tr w:rsidR="00386904" w:rsidRPr="00D37C61" w:rsidTr="000C20FB">
        <w:trPr>
          <w:trHeight w:val="349"/>
        </w:trPr>
        <w:tc>
          <w:tcPr>
            <w:tcW w:w="9214" w:type="dxa"/>
            <w:gridSpan w:val="3"/>
            <w:tcBorders>
              <w:top w:val="single" w:sz="4" w:space="0" w:color="auto"/>
              <w:left w:val="single" w:sz="4" w:space="0" w:color="auto"/>
              <w:right w:val="single" w:sz="4" w:space="0" w:color="auto"/>
            </w:tcBorders>
            <w:shd w:val="clear" w:color="auto" w:fill="EEECE1"/>
            <w:tcMar>
              <w:top w:w="100" w:type="dxa"/>
              <w:left w:w="100" w:type="dxa"/>
              <w:bottom w:w="100" w:type="dxa"/>
              <w:right w:w="100" w:type="dxa"/>
            </w:tcMar>
          </w:tcPr>
          <w:p w:rsidR="00386904" w:rsidRPr="00D60093" w:rsidRDefault="00386904" w:rsidP="00C17540">
            <w:pPr>
              <w:pBdr>
                <w:top w:val="nil"/>
                <w:left w:val="nil"/>
                <w:bottom w:val="nil"/>
                <w:right w:val="nil"/>
                <w:between w:val="nil"/>
              </w:pBdr>
              <w:jc w:val="right"/>
              <w:rPr>
                <w:rFonts w:ascii="Arial" w:eastAsia="Arial" w:hAnsi="Arial" w:cs="Arial"/>
                <w:b/>
                <w:sz w:val="20"/>
                <w:szCs w:val="20"/>
              </w:rPr>
            </w:pPr>
            <w:r w:rsidRPr="000C20FB">
              <w:rPr>
                <w:rFonts w:ascii="Arial" w:eastAsia="Arial" w:hAnsi="Arial" w:cs="Arial"/>
                <w:sz w:val="20"/>
                <w:szCs w:val="20"/>
              </w:rPr>
              <w:t>Subtotal</w:t>
            </w:r>
            <w:r w:rsidRPr="00D60093">
              <w:rPr>
                <w:rFonts w:ascii="Arial" w:eastAsia="Arial" w:hAnsi="Arial" w:cs="Arial"/>
                <w:b/>
                <w:sz w:val="20"/>
                <w:szCs w:val="20"/>
                <w:vertAlign w:val="superscript"/>
              </w:rPr>
              <w:t>3</w:t>
            </w:r>
            <w:r w:rsidRPr="000C20FB">
              <w:rPr>
                <w:rFonts w:ascii="Arial" w:eastAsia="Arial" w:hAnsi="Arial" w:cs="Arial"/>
                <w:sz w:val="20"/>
                <w:szCs w:val="20"/>
                <w:vertAlign w:val="superscript"/>
              </w:rPr>
              <w:t xml:space="preserve"> </w:t>
            </w:r>
            <w:r w:rsidRPr="000C20FB">
              <w:rPr>
                <w:rFonts w:ascii="Arial" w:eastAsia="Arial" w:hAnsi="Arial" w:cs="Arial"/>
                <w:b/>
                <w:sz w:val="20"/>
                <w:szCs w:val="20"/>
              </w:rPr>
              <w:t>suma solicitată</w:t>
            </w:r>
            <w:r w:rsidR="002D2991" w:rsidRPr="000C20FB">
              <w:rPr>
                <w:rFonts w:ascii="Arial" w:eastAsia="Arial" w:hAnsi="Arial" w:cs="Arial"/>
                <w:b/>
                <w:sz w:val="20"/>
                <w:szCs w:val="20"/>
              </w:rPr>
              <w:t>*</w:t>
            </w:r>
            <w:r w:rsidRPr="000C20FB">
              <w:rPr>
                <w:rFonts w:ascii="Arial" w:eastAsia="Arial" w:hAnsi="Arial" w:cs="Arial"/>
                <w:b/>
                <w:sz w:val="20"/>
                <w:szCs w:val="20"/>
              </w:rPr>
              <w:t xml:space="preserve"> M</w:t>
            </w:r>
            <w:r w:rsidR="007560BE" w:rsidRPr="000C20FB">
              <w:rPr>
                <w:rFonts w:ascii="Arial" w:eastAsia="Arial" w:hAnsi="Arial" w:cs="Arial"/>
                <w:b/>
                <w:sz w:val="20"/>
                <w:szCs w:val="20"/>
              </w:rPr>
              <w:t>inisterului Culturii</w:t>
            </w:r>
            <w:r w:rsidRPr="000C20FB">
              <w:rPr>
                <w:rFonts w:ascii="Arial" w:eastAsia="Arial" w:hAnsi="Arial" w:cs="Arial"/>
                <w:b/>
                <w:sz w:val="20"/>
                <w:szCs w:val="20"/>
              </w:rPr>
              <w:t xml:space="preserve"> </w:t>
            </w:r>
            <w:r w:rsidR="00D60093">
              <w:rPr>
                <w:rFonts w:ascii="Arial" w:eastAsia="Arial" w:hAnsi="Arial" w:cs="Arial"/>
                <w:b/>
                <w:sz w:val="12"/>
                <w:szCs w:val="12"/>
              </w:rPr>
              <w:t xml:space="preserve"> (din anexa nr. 1: ”Devizul stimativ”</w:t>
            </w:r>
            <w:r w:rsidR="00D60093">
              <w:rPr>
                <w:rFonts w:ascii="Arial" w:eastAsia="Arial" w:hAnsi="Arial" w:cs="Arial"/>
                <w:b/>
                <w:sz w:val="20"/>
                <w:szCs w:val="20"/>
              </w:rPr>
              <w:t xml:space="preserve">  col. C rd. 8)</w:t>
            </w:r>
            <w:r w:rsidR="000C20FB">
              <w:rPr>
                <w:rFonts w:ascii="Arial" w:eastAsia="Arial" w:hAnsi="Arial" w:cs="Arial"/>
                <w:b/>
                <w:sz w:val="20"/>
                <w:szCs w:val="20"/>
              </w:rPr>
              <w:t xml:space="preserve">           </w:t>
            </w:r>
            <w:r w:rsidR="00D60093" w:rsidRPr="00D60093">
              <w:rPr>
                <w:rStyle w:val="CommentReference"/>
                <w:rFonts w:ascii="Arial" w:hAnsi="Arial" w:cs="Arial"/>
                <w:lang w:eastAsia="ro-RO"/>
              </w:rPr>
              <w:t>- lei –</w:t>
            </w:r>
            <w:r w:rsidR="000C20FB">
              <w:rPr>
                <w:rFonts w:ascii="Arial" w:eastAsia="Arial" w:hAnsi="Arial" w:cs="Arial"/>
                <w:b/>
                <w:sz w:val="20"/>
                <w:szCs w:val="20"/>
              </w:rPr>
              <w:t xml:space="preserve">                                                             </w:t>
            </w:r>
            <w:r w:rsidR="00D60093">
              <w:rPr>
                <w:rFonts w:ascii="Arial" w:eastAsia="Arial" w:hAnsi="Arial" w:cs="Arial"/>
                <w:b/>
                <w:sz w:val="20"/>
                <w:szCs w:val="20"/>
              </w:rPr>
              <w:t xml:space="preserve">                             </w:t>
            </w:r>
          </w:p>
        </w:tc>
        <w:tc>
          <w:tcPr>
            <w:tcW w:w="1457" w:type="dxa"/>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rsidR="00386904" w:rsidRPr="00D37C61" w:rsidRDefault="00386904" w:rsidP="000B69DE">
            <w:pPr>
              <w:pBdr>
                <w:top w:val="nil"/>
                <w:left w:val="nil"/>
                <w:bottom w:val="nil"/>
                <w:right w:val="nil"/>
                <w:between w:val="nil"/>
              </w:pBdr>
              <w:rPr>
                <w:rFonts w:ascii="Arial" w:eastAsia="Arial" w:hAnsi="Arial" w:cs="Arial"/>
              </w:rPr>
            </w:pPr>
          </w:p>
        </w:tc>
      </w:tr>
      <w:tr w:rsidR="00386904" w:rsidRPr="00B87ABD" w:rsidTr="000C20FB">
        <w:trPr>
          <w:trHeight w:val="164"/>
        </w:trPr>
        <w:tc>
          <w:tcPr>
            <w:tcW w:w="9214" w:type="dxa"/>
            <w:gridSpan w:val="3"/>
            <w:tcBorders>
              <w:top w:val="single" w:sz="4" w:space="0" w:color="auto"/>
              <w:left w:val="single" w:sz="4" w:space="0" w:color="auto"/>
              <w:bottom w:val="single" w:sz="4" w:space="0" w:color="auto"/>
              <w:right w:val="single" w:sz="4" w:space="0" w:color="auto"/>
            </w:tcBorders>
            <w:shd w:val="clear" w:color="auto" w:fill="EEECE1"/>
            <w:tcMar>
              <w:top w:w="100" w:type="dxa"/>
              <w:left w:w="100" w:type="dxa"/>
              <w:bottom w:w="100" w:type="dxa"/>
              <w:right w:w="100" w:type="dxa"/>
            </w:tcMar>
          </w:tcPr>
          <w:p w:rsidR="00386904" w:rsidRPr="00D37C61" w:rsidRDefault="00386904" w:rsidP="002355F6">
            <w:pPr>
              <w:rPr>
                <w:rFonts w:ascii="Arial" w:eastAsia="Arial" w:hAnsi="Arial" w:cs="Arial"/>
                <w:b/>
              </w:rPr>
            </w:pPr>
            <w:r w:rsidRPr="00D37C61">
              <w:rPr>
                <w:rFonts w:ascii="Arial" w:eastAsia="Arial" w:hAnsi="Arial" w:cs="Arial"/>
                <w:b/>
              </w:rPr>
              <w:t xml:space="preserve">Total cumulat </w:t>
            </w:r>
            <w:r w:rsidR="00010FF0">
              <w:rPr>
                <w:rFonts w:ascii="Arial" w:eastAsia="Arial" w:hAnsi="Arial" w:cs="Arial"/>
                <w:b/>
              </w:rPr>
              <w:t>venituri/</w:t>
            </w:r>
            <w:r w:rsidRPr="00D37C61">
              <w:rPr>
                <w:rFonts w:ascii="Arial" w:eastAsia="Arial" w:hAnsi="Arial" w:cs="Arial"/>
                <w:b/>
              </w:rPr>
              <w:t xml:space="preserve">finanțări publice/private </w:t>
            </w:r>
            <w:r w:rsidR="002D2991">
              <w:rPr>
                <w:rFonts w:ascii="Arial" w:eastAsia="Arial" w:hAnsi="Arial" w:cs="Arial"/>
                <w:b/>
              </w:rPr>
              <w:t>estim</w:t>
            </w:r>
            <w:r w:rsidRPr="00D37C61">
              <w:rPr>
                <w:rFonts w:ascii="Arial" w:eastAsia="Arial" w:hAnsi="Arial" w:cs="Arial"/>
                <w:b/>
              </w:rPr>
              <w:t>ate</w:t>
            </w:r>
            <w:r>
              <w:rPr>
                <w:rFonts w:ascii="Arial" w:eastAsia="Arial" w:hAnsi="Arial" w:cs="Arial"/>
                <w:b/>
              </w:rPr>
              <w:t xml:space="preserve"> </w:t>
            </w:r>
            <w:r w:rsidR="00D60093" w:rsidRPr="000C20FB">
              <w:rPr>
                <w:rFonts w:ascii="Arial" w:eastAsia="Arial" w:hAnsi="Arial" w:cs="Arial"/>
                <w:b/>
                <w:sz w:val="12"/>
                <w:szCs w:val="12"/>
              </w:rPr>
              <w:t>(</w:t>
            </w:r>
            <w:r w:rsidR="00D60093" w:rsidRPr="000C20FB">
              <w:rPr>
                <w:rFonts w:ascii="Arial" w:eastAsia="Arial" w:hAnsi="Arial" w:cs="Arial"/>
                <w:b/>
                <w:sz w:val="16"/>
                <w:szCs w:val="16"/>
              </w:rPr>
              <w:t>Subtotal</w:t>
            </w:r>
            <w:r w:rsidR="00D60093" w:rsidRPr="00C17540">
              <w:rPr>
                <w:rFonts w:ascii="Arial" w:eastAsia="Arial" w:hAnsi="Arial" w:cs="Arial"/>
                <w:b/>
                <w:sz w:val="20"/>
                <w:szCs w:val="20"/>
                <w:vertAlign w:val="superscript"/>
              </w:rPr>
              <w:t>1+2+3</w:t>
            </w:r>
            <w:r w:rsidR="00D60093" w:rsidRPr="000C20FB">
              <w:rPr>
                <w:rFonts w:ascii="Arial" w:eastAsia="Arial" w:hAnsi="Arial" w:cs="Arial"/>
                <w:b/>
                <w:sz w:val="12"/>
                <w:szCs w:val="12"/>
              </w:rPr>
              <w:t>)</w:t>
            </w:r>
            <w:r>
              <w:rPr>
                <w:rFonts w:ascii="Arial" w:eastAsia="Arial" w:hAnsi="Arial" w:cs="Arial"/>
                <w:b/>
              </w:rPr>
              <w:t xml:space="preserve">         </w:t>
            </w:r>
            <w:r w:rsidR="000C20FB">
              <w:rPr>
                <w:rFonts w:ascii="Arial" w:eastAsia="Arial" w:hAnsi="Arial" w:cs="Arial"/>
                <w:b/>
              </w:rPr>
              <w:t xml:space="preserve">    </w:t>
            </w:r>
            <w:r w:rsidRPr="000C20FB">
              <w:rPr>
                <w:rStyle w:val="CommentReference"/>
                <w:rFonts w:ascii="Arial" w:hAnsi="Arial" w:cs="Arial"/>
                <w:sz w:val="22"/>
                <w:szCs w:val="22"/>
                <w:lang w:eastAsia="ro-RO"/>
              </w:rPr>
              <w:t>- lei -</w:t>
            </w:r>
          </w:p>
          <w:p w:rsidR="00386904" w:rsidRPr="000C20FB" w:rsidRDefault="00386904" w:rsidP="00386904">
            <w:pPr>
              <w:pBdr>
                <w:top w:val="nil"/>
                <w:left w:val="nil"/>
                <w:bottom w:val="nil"/>
                <w:right w:val="nil"/>
                <w:between w:val="nil"/>
              </w:pBdr>
              <w:rPr>
                <w:rFonts w:ascii="Arial" w:eastAsia="Arial" w:hAnsi="Arial" w:cs="Arial"/>
                <w:sz w:val="12"/>
                <w:szCs w:val="12"/>
              </w:rPr>
            </w:pPr>
          </w:p>
        </w:tc>
        <w:tc>
          <w:tcPr>
            <w:tcW w:w="145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rsidR="00386904" w:rsidRPr="00B87ABD" w:rsidRDefault="00386904" w:rsidP="00783B86">
            <w:pPr>
              <w:pBdr>
                <w:top w:val="nil"/>
                <w:left w:val="nil"/>
                <w:bottom w:val="nil"/>
                <w:right w:val="nil"/>
                <w:between w:val="nil"/>
              </w:pBdr>
              <w:jc w:val="center"/>
              <w:rPr>
                <w:rFonts w:ascii="Caveat" w:eastAsia="Caveat" w:hAnsi="Caveat" w:cs="Caveat"/>
              </w:rPr>
            </w:pPr>
          </w:p>
        </w:tc>
      </w:tr>
    </w:tbl>
    <w:p w:rsidR="00E87337" w:rsidRPr="00B02468" w:rsidRDefault="00E87337" w:rsidP="00E87337">
      <w:pPr>
        <w:pStyle w:val="NormalWeb"/>
        <w:shd w:val="clear" w:color="auto" w:fill="FFFFFF"/>
        <w:spacing w:before="0" w:beforeAutospacing="0" w:after="0" w:afterAutospacing="0"/>
        <w:jc w:val="both"/>
        <w:rPr>
          <w:rFonts w:ascii="Arial" w:hAnsi="Arial" w:cs="Arial"/>
          <w:b/>
          <w:sz w:val="12"/>
          <w:szCs w:val="12"/>
        </w:rPr>
      </w:pPr>
    </w:p>
    <w:p w:rsidR="00E87337" w:rsidRPr="00E87337" w:rsidRDefault="00E87337" w:rsidP="00E87337">
      <w:pPr>
        <w:ind w:left="720"/>
      </w:pPr>
    </w:p>
    <w:p w:rsidR="00E87337" w:rsidRPr="00B87ABD" w:rsidRDefault="00E87337" w:rsidP="00AC44AC">
      <w:pPr>
        <w:numPr>
          <w:ilvl w:val="0"/>
          <w:numId w:val="3"/>
        </w:numPr>
      </w:pPr>
      <w:r>
        <w:rPr>
          <w:rFonts w:ascii="Arial" w:eastAsia="Arial" w:hAnsi="Arial" w:cs="Arial"/>
          <w:b/>
          <w:sz w:val="22"/>
          <w:szCs w:val="22"/>
        </w:rPr>
        <w:t xml:space="preserve">Costurile totale ale proiectului </w:t>
      </w:r>
    </w:p>
    <w:tbl>
      <w:tblPr>
        <w:tblW w:w="104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tblPr>
      <w:tblGrid>
        <w:gridCol w:w="6663"/>
        <w:gridCol w:w="3827"/>
      </w:tblGrid>
      <w:tr w:rsidR="00E87337" w:rsidRPr="00B87ABD" w:rsidTr="00EE52FC">
        <w:trPr>
          <w:trHeight w:val="176"/>
        </w:trPr>
        <w:tc>
          <w:tcPr>
            <w:tcW w:w="6663" w:type="dxa"/>
            <w:tcBorders>
              <w:top w:val="single" w:sz="4" w:space="0" w:color="auto"/>
              <w:left w:val="single" w:sz="4" w:space="0" w:color="auto"/>
              <w:bottom w:val="single" w:sz="4" w:space="0" w:color="auto"/>
              <w:right w:val="single" w:sz="4" w:space="0" w:color="auto"/>
            </w:tcBorders>
            <w:shd w:val="clear" w:color="auto" w:fill="EEECE1"/>
            <w:tcMar>
              <w:top w:w="100" w:type="dxa"/>
              <w:left w:w="100" w:type="dxa"/>
              <w:bottom w:w="100" w:type="dxa"/>
              <w:right w:w="100" w:type="dxa"/>
            </w:tcMar>
          </w:tcPr>
          <w:p w:rsidR="00E87337" w:rsidRPr="00C17540" w:rsidRDefault="00E87337" w:rsidP="00C17540">
            <w:pPr>
              <w:rPr>
                <w:rFonts w:ascii="Arial" w:eastAsia="Arial" w:hAnsi="Arial" w:cs="Arial"/>
                <w:b/>
                <w:sz w:val="22"/>
                <w:szCs w:val="22"/>
              </w:rPr>
            </w:pPr>
            <w:r>
              <w:rPr>
                <w:rFonts w:ascii="Arial" w:eastAsia="Arial" w:hAnsi="Arial" w:cs="Arial"/>
                <w:b/>
                <w:sz w:val="22"/>
                <w:szCs w:val="22"/>
              </w:rPr>
              <w:t xml:space="preserve">Valoarea total cumulată a devizului </w:t>
            </w:r>
            <w:r w:rsidR="00EE52FC">
              <w:rPr>
                <w:rFonts w:ascii="Arial" w:eastAsia="Arial" w:hAnsi="Arial" w:cs="Arial"/>
                <w:b/>
                <w:sz w:val="22"/>
                <w:szCs w:val="22"/>
              </w:rPr>
              <w:t xml:space="preserve">estimativ </w:t>
            </w:r>
            <w:r w:rsidR="002D2991">
              <w:rPr>
                <w:rFonts w:ascii="Arial" w:eastAsia="Arial" w:hAnsi="Arial" w:cs="Arial"/>
                <w:b/>
                <w:sz w:val="22"/>
                <w:szCs w:val="22"/>
              </w:rPr>
              <w:t>de cheltuieli</w:t>
            </w:r>
            <w:r w:rsidR="004E4B3E">
              <w:rPr>
                <w:rFonts w:ascii="Arial" w:eastAsia="Arial" w:hAnsi="Arial" w:cs="Arial"/>
                <w:b/>
                <w:sz w:val="22"/>
                <w:szCs w:val="22"/>
              </w:rPr>
              <w:t xml:space="preserve">                                                          </w:t>
            </w:r>
            <w:r w:rsidR="002D2991">
              <w:rPr>
                <w:rFonts w:ascii="Arial" w:eastAsia="Arial" w:hAnsi="Arial" w:cs="Arial"/>
                <w:b/>
                <w:sz w:val="22"/>
                <w:szCs w:val="22"/>
              </w:rPr>
              <w:t xml:space="preserve">          </w:t>
            </w:r>
            <w:r w:rsidR="00C17540">
              <w:rPr>
                <w:rFonts w:ascii="Arial" w:eastAsia="Arial" w:hAnsi="Arial" w:cs="Arial"/>
                <w:b/>
                <w:sz w:val="12"/>
                <w:szCs w:val="12"/>
              </w:rPr>
              <w:t>(din anexa nr. 1: ”Devizul stimativ”</w:t>
            </w:r>
            <w:r w:rsidR="00C17540">
              <w:rPr>
                <w:rFonts w:ascii="Arial" w:eastAsia="Arial" w:hAnsi="Arial" w:cs="Arial"/>
                <w:b/>
                <w:sz w:val="20"/>
                <w:szCs w:val="20"/>
              </w:rPr>
              <w:t xml:space="preserve">  col. B rd. 8)</w:t>
            </w:r>
            <w:r w:rsidR="002D2991">
              <w:rPr>
                <w:rFonts w:ascii="Arial" w:eastAsia="Arial" w:hAnsi="Arial" w:cs="Arial"/>
                <w:b/>
                <w:sz w:val="22"/>
                <w:szCs w:val="22"/>
              </w:rPr>
              <w:t xml:space="preserve">                                            </w:t>
            </w:r>
            <w:r w:rsidR="004E4B3E">
              <w:rPr>
                <w:rStyle w:val="CommentReference"/>
                <w:rFonts w:ascii="Arial" w:hAnsi="Arial" w:cs="Arial"/>
                <w:sz w:val="22"/>
                <w:szCs w:val="22"/>
                <w:lang w:eastAsia="ro-RO"/>
              </w:rPr>
              <w:t>- l</w:t>
            </w:r>
            <w:r w:rsidR="004E4B3E" w:rsidRPr="004E4B3E">
              <w:rPr>
                <w:rStyle w:val="CommentReference"/>
                <w:rFonts w:ascii="Arial" w:hAnsi="Arial" w:cs="Arial"/>
                <w:sz w:val="22"/>
                <w:szCs w:val="22"/>
                <w:lang w:eastAsia="ro-RO"/>
              </w:rPr>
              <w:t>ei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D2991" w:rsidRPr="00B87ABD" w:rsidRDefault="002D2991" w:rsidP="002D2991">
            <w:pPr>
              <w:rPr>
                <w:rFonts w:ascii="Arial" w:eastAsia="Arial" w:hAnsi="Arial" w:cs="Arial"/>
                <w:b/>
              </w:rPr>
            </w:pPr>
          </w:p>
        </w:tc>
      </w:tr>
    </w:tbl>
    <w:p w:rsidR="00DB39FE" w:rsidRPr="00D9189C" w:rsidRDefault="00DB39FE" w:rsidP="002D2991">
      <w:pPr>
        <w:widowControl/>
        <w:rPr>
          <w:rFonts w:ascii="Arial" w:eastAsia="Arial" w:hAnsi="Arial" w:cs="Arial"/>
          <w:sz w:val="12"/>
          <w:szCs w:val="12"/>
        </w:rPr>
      </w:pPr>
      <w:r w:rsidRPr="00D9189C">
        <w:rPr>
          <w:rFonts w:ascii="Arial" w:eastAsia="Arial" w:hAnsi="Arial" w:cs="Arial"/>
          <w:b/>
          <w:sz w:val="12"/>
          <w:szCs w:val="12"/>
        </w:rPr>
        <w:t xml:space="preserve"> </w:t>
      </w:r>
    </w:p>
    <w:p w:rsidR="0075337C" w:rsidRDefault="0075337C">
      <w:pPr>
        <w:tabs>
          <w:tab w:val="left" w:pos="-720"/>
        </w:tabs>
        <w:rPr>
          <w:rFonts w:ascii="Arial" w:eastAsia="Arial" w:hAnsi="Arial" w:cs="Arial"/>
          <w:b/>
        </w:rPr>
      </w:pPr>
    </w:p>
    <w:p w:rsidR="0075337C" w:rsidRDefault="00751893">
      <w:pPr>
        <w:tabs>
          <w:tab w:val="left" w:pos="-720"/>
        </w:tabs>
        <w:rPr>
          <w:rFonts w:ascii="Arial" w:eastAsia="Arial" w:hAnsi="Arial" w:cs="Arial"/>
          <w:b/>
        </w:rPr>
      </w:pPr>
      <w:r>
        <w:rPr>
          <w:rFonts w:ascii="Arial" w:eastAsia="Arial" w:hAnsi="Arial" w:cs="Arial"/>
          <w:b/>
        </w:rPr>
        <w:t>I</w:t>
      </w:r>
      <w:r w:rsidR="00DB39FE">
        <w:rPr>
          <w:rFonts w:ascii="Arial" w:eastAsia="Arial" w:hAnsi="Arial" w:cs="Arial"/>
          <w:b/>
        </w:rPr>
        <w:t>V</w:t>
      </w:r>
      <w:r w:rsidR="0022405A">
        <w:rPr>
          <w:rFonts w:ascii="Arial" w:eastAsia="Arial" w:hAnsi="Arial" w:cs="Arial"/>
          <w:b/>
        </w:rPr>
        <w:t xml:space="preserve">. </w:t>
      </w:r>
      <w:r w:rsidR="0022405A" w:rsidRPr="00BC67C3">
        <w:rPr>
          <w:rFonts w:ascii="Arial" w:eastAsia="Arial" w:hAnsi="Arial" w:cs="Arial"/>
          <w:b/>
        </w:rPr>
        <w:t>DESCRIEREA</w:t>
      </w:r>
      <w:r w:rsidR="007560BE">
        <w:rPr>
          <w:rFonts w:ascii="Arial" w:eastAsia="Arial" w:hAnsi="Arial" w:cs="Arial"/>
          <w:b/>
        </w:rPr>
        <w:t xml:space="preserve"> PROIECTULUI</w:t>
      </w:r>
    </w:p>
    <w:p w:rsidR="0075337C" w:rsidRDefault="0022405A">
      <w:pPr>
        <w:ind w:left="360" w:hanging="360"/>
        <w:rPr>
          <w:rFonts w:ascii="Arial" w:eastAsia="Arial" w:hAnsi="Arial" w:cs="Arial"/>
          <w:b/>
        </w:rPr>
      </w:pPr>
      <w:r>
        <w:rPr>
          <w:rFonts w:ascii="Arial" w:eastAsia="Arial" w:hAnsi="Arial" w:cs="Arial"/>
          <w:b/>
        </w:rPr>
        <w:t>1.</w:t>
      </w:r>
      <w:r>
        <w:rPr>
          <w:rFonts w:ascii="Arial" w:eastAsia="Arial" w:hAnsi="Arial" w:cs="Arial"/>
          <w:b/>
        </w:rPr>
        <w:tab/>
        <w:t>Moti</w:t>
      </w:r>
      <w:r w:rsidR="00170B1A">
        <w:rPr>
          <w:rFonts w:ascii="Arial" w:eastAsia="Arial" w:hAnsi="Arial" w:cs="Arial"/>
          <w:b/>
        </w:rPr>
        <w:t>vele</w:t>
      </w:r>
      <w:r>
        <w:rPr>
          <w:rFonts w:ascii="Arial" w:eastAsia="Arial" w:hAnsi="Arial" w:cs="Arial"/>
          <w:b/>
        </w:rPr>
        <w:t xml:space="preserve"> şi oportunitatea realizării proiectului</w:t>
      </w:r>
    </w:p>
    <w:p w:rsidR="0075337C" w:rsidRDefault="0075337C">
      <w:pPr>
        <w:ind w:left="360" w:hanging="360"/>
        <w:rPr>
          <w:rFonts w:ascii="Arial" w:eastAsia="Arial" w:hAnsi="Arial" w:cs="Arial"/>
          <w:b/>
        </w:rPr>
      </w:pPr>
    </w:p>
    <w:tbl>
      <w:tblPr>
        <w:tblW w:w="939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9394"/>
      </w:tblGrid>
      <w:tr w:rsidR="0075337C" w:rsidTr="003D0FD2">
        <w:trPr>
          <w:trHeight w:val="522"/>
        </w:trPr>
        <w:tc>
          <w:tcPr>
            <w:tcW w:w="9394" w:type="dxa"/>
          </w:tcPr>
          <w:p w:rsidR="0075337C" w:rsidRPr="00355F36" w:rsidRDefault="009F0FB2">
            <w:pPr>
              <w:rPr>
                <w:rFonts w:ascii="Arial" w:eastAsia="Arial" w:hAnsi="Arial" w:cs="Arial"/>
                <w:sz w:val="20"/>
                <w:szCs w:val="20"/>
              </w:rPr>
            </w:pPr>
            <w:r>
              <w:rPr>
                <w:rFonts w:ascii="Arial" w:eastAsia="Arial" w:hAnsi="Arial" w:cs="Arial"/>
                <w:sz w:val="20"/>
                <w:szCs w:val="20"/>
              </w:rPr>
              <w:t>Ț</w:t>
            </w:r>
          </w:p>
        </w:tc>
      </w:tr>
    </w:tbl>
    <w:p w:rsidR="00704890" w:rsidRDefault="00704890">
      <w:pPr>
        <w:rPr>
          <w:rFonts w:ascii="Arial" w:eastAsia="Arial" w:hAnsi="Arial" w:cs="Arial"/>
          <w:b/>
        </w:rPr>
      </w:pPr>
    </w:p>
    <w:p w:rsidR="0075337C" w:rsidRDefault="0022405A" w:rsidP="002D2991">
      <w:pPr>
        <w:rPr>
          <w:rFonts w:ascii="Arial" w:eastAsia="Arial" w:hAnsi="Arial" w:cs="Arial"/>
          <w:b/>
        </w:rPr>
      </w:pPr>
      <w:r>
        <w:rPr>
          <w:rFonts w:ascii="Arial" w:eastAsia="Arial" w:hAnsi="Arial" w:cs="Arial"/>
          <w:b/>
        </w:rPr>
        <w:t>2.</w:t>
      </w:r>
      <w:r>
        <w:rPr>
          <w:rFonts w:ascii="Arial" w:eastAsia="Arial" w:hAnsi="Arial" w:cs="Arial"/>
          <w:b/>
        </w:rPr>
        <w:tab/>
        <w:t>Ob</w:t>
      </w:r>
      <w:r w:rsidR="000D698B">
        <w:rPr>
          <w:rFonts w:ascii="Arial" w:eastAsia="Arial" w:hAnsi="Arial" w:cs="Arial"/>
          <w:b/>
        </w:rPr>
        <w:t xml:space="preserve">iectivele </w:t>
      </w:r>
      <w:r w:rsidR="006E7267">
        <w:rPr>
          <w:rFonts w:ascii="Arial" w:eastAsia="Arial" w:hAnsi="Arial" w:cs="Arial"/>
          <w:b/>
        </w:rPr>
        <w:t xml:space="preserve">specifice </w:t>
      </w:r>
      <w:r w:rsidR="007560BE">
        <w:rPr>
          <w:rFonts w:ascii="Arial" w:eastAsia="Arial" w:hAnsi="Arial" w:cs="Arial"/>
          <w:b/>
        </w:rPr>
        <w:t>urmărite</w:t>
      </w:r>
    </w:p>
    <w:p w:rsidR="0075337C" w:rsidRDefault="0075337C">
      <w:pPr>
        <w:rPr>
          <w:rFonts w:ascii="Arial" w:eastAsia="Arial" w:hAnsi="Arial" w:cs="Arial"/>
        </w:rPr>
      </w:pPr>
    </w:p>
    <w:tbl>
      <w:tblPr>
        <w:tblW w:w="93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9388"/>
      </w:tblGrid>
      <w:tr w:rsidR="0075337C" w:rsidTr="00582DC6">
        <w:trPr>
          <w:trHeight w:val="489"/>
        </w:trPr>
        <w:tc>
          <w:tcPr>
            <w:tcW w:w="9388" w:type="dxa"/>
          </w:tcPr>
          <w:p w:rsidR="0075337C" w:rsidRPr="00355F36" w:rsidRDefault="0075337C">
            <w:pPr>
              <w:rPr>
                <w:rFonts w:ascii="Arial" w:eastAsia="Arial" w:hAnsi="Arial" w:cs="Arial"/>
                <w:sz w:val="20"/>
                <w:szCs w:val="20"/>
              </w:rPr>
            </w:pPr>
          </w:p>
        </w:tc>
      </w:tr>
    </w:tbl>
    <w:p w:rsidR="00E9526A" w:rsidRDefault="00E9526A">
      <w:pPr>
        <w:ind w:left="360" w:hanging="360"/>
        <w:rPr>
          <w:rFonts w:ascii="Arial" w:eastAsia="Arial" w:hAnsi="Arial" w:cs="Arial"/>
          <w:b/>
        </w:rPr>
      </w:pPr>
    </w:p>
    <w:p w:rsidR="00E9526A" w:rsidRDefault="00C06BE3" w:rsidP="002D2991">
      <w:pPr>
        <w:rPr>
          <w:rFonts w:ascii="Arial" w:eastAsia="Arial" w:hAnsi="Arial" w:cs="Arial"/>
          <w:b/>
        </w:rPr>
      </w:pPr>
      <w:r>
        <w:rPr>
          <w:rFonts w:ascii="Arial" w:eastAsia="Arial" w:hAnsi="Arial" w:cs="Arial"/>
          <w:b/>
        </w:rPr>
        <w:t>3</w:t>
      </w:r>
      <w:r w:rsidR="00E9526A">
        <w:rPr>
          <w:rFonts w:ascii="Arial" w:eastAsia="Arial" w:hAnsi="Arial" w:cs="Arial"/>
          <w:b/>
        </w:rPr>
        <w:t>.</w:t>
      </w:r>
      <w:r w:rsidR="00E9526A">
        <w:rPr>
          <w:rFonts w:ascii="Arial" w:eastAsia="Arial" w:hAnsi="Arial" w:cs="Arial"/>
          <w:b/>
        </w:rPr>
        <w:tab/>
        <w:t>Grupurile ţintă</w:t>
      </w:r>
      <w:r w:rsidR="009955B2">
        <w:rPr>
          <w:rFonts w:ascii="Arial" w:eastAsia="Arial" w:hAnsi="Arial" w:cs="Arial"/>
          <w:b/>
        </w:rPr>
        <w:t xml:space="preserve"> și beneficiarii proiectului</w:t>
      </w:r>
    </w:p>
    <w:p w:rsidR="00E9526A" w:rsidRDefault="00E9526A" w:rsidP="00E9526A">
      <w:pPr>
        <w:rPr>
          <w:rFonts w:ascii="Arial" w:eastAsia="Arial" w:hAnsi="Arial" w:cs="Arial"/>
        </w:rPr>
      </w:pPr>
    </w:p>
    <w:tbl>
      <w:tblPr>
        <w:tblW w:w="937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9379"/>
      </w:tblGrid>
      <w:tr w:rsidR="00E9526A" w:rsidTr="003D0FD2">
        <w:trPr>
          <w:trHeight w:val="489"/>
        </w:trPr>
        <w:tc>
          <w:tcPr>
            <w:tcW w:w="9379" w:type="dxa"/>
          </w:tcPr>
          <w:p w:rsidR="00E9526A" w:rsidRPr="00355F36" w:rsidRDefault="00E9526A" w:rsidP="00C06BE3">
            <w:pPr>
              <w:rPr>
                <w:rFonts w:ascii="Arial" w:eastAsia="Arial" w:hAnsi="Arial" w:cs="Arial"/>
                <w:sz w:val="20"/>
                <w:szCs w:val="20"/>
              </w:rPr>
            </w:pPr>
          </w:p>
        </w:tc>
      </w:tr>
    </w:tbl>
    <w:p w:rsidR="00A94E38" w:rsidRPr="00A94E38" w:rsidRDefault="002E59F9" w:rsidP="00AC44AC">
      <w:pPr>
        <w:numPr>
          <w:ilvl w:val="0"/>
          <w:numId w:val="4"/>
        </w:numPr>
        <w:rPr>
          <w:rFonts w:ascii="Arial" w:eastAsia="Arial" w:hAnsi="Arial" w:cs="Arial"/>
          <w:sz w:val="12"/>
          <w:szCs w:val="12"/>
        </w:rPr>
      </w:pPr>
      <w:r>
        <w:rPr>
          <w:rFonts w:ascii="Arial" w:eastAsia="Arial" w:hAnsi="Arial" w:cs="Arial"/>
          <w:sz w:val="12"/>
          <w:szCs w:val="12"/>
        </w:rPr>
        <w:t>* pct. 1- 3</w:t>
      </w:r>
      <w:r w:rsidR="000917F4" w:rsidRPr="000917F4">
        <w:rPr>
          <w:rStyle w:val="FootnoteReference"/>
          <w:rFonts w:eastAsia="Arial" w:cs="Arial"/>
          <w:sz w:val="22"/>
          <w:szCs w:val="22"/>
        </w:rPr>
        <w:footnoteReference w:id="20"/>
      </w:r>
      <w:r>
        <w:rPr>
          <w:rFonts w:ascii="Arial" w:eastAsia="Arial" w:hAnsi="Arial" w:cs="Arial"/>
          <w:sz w:val="12"/>
          <w:szCs w:val="12"/>
        </w:rPr>
        <w:t xml:space="preserve">: </w:t>
      </w:r>
      <w:r w:rsidR="00A94E38" w:rsidRPr="00A94E38">
        <w:rPr>
          <w:rFonts w:ascii="Arial" w:eastAsia="Arial" w:hAnsi="Arial" w:cs="Arial"/>
          <w:sz w:val="12"/>
          <w:szCs w:val="12"/>
        </w:rPr>
        <w:t xml:space="preserve">fără a depăşi ½ pagină. </w:t>
      </w:r>
    </w:p>
    <w:p w:rsidR="00E9526A" w:rsidRDefault="00E9526A">
      <w:pPr>
        <w:ind w:left="360" w:hanging="360"/>
        <w:rPr>
          <w:rFonts w:ascii="Arial" w:eastAsia="Arial" w:hAnsi="Arial" w:cs="Arial"/>
          <w:b/>
        </w:rPr>
      </w:pPr>
    </w:p>
    <w:p w:rsidR="009955B2" w:rsidRDefault="00056501" w:rsidP="008F27E7">
      <w:pPr>
        <w:rPr>
          <w:rFonts w:ascii="Arial" w:eastAsia="Arial" w:hAnsi="Arial" w:cs="Arial"/>
          <w:b/>
        </w:rPr>
      </w:pPr>
      <w:r>
        <w:rPr>
          <w:rFonts w:ascii="Arial" w:eastAsia="Arial" w:hAnsi="Arial" w:cs="Arial"/>
          <w:b/>
        </w:rPr>
        <w:t xml:space="preserve">4.  </w:t>
      </w:r>
      <w:r w:rsidR="009955B2">
        <w:rPr>
          <w:rFonts w:ascii="Arial" w:eastAsia="Arial" w:hAnsi="Arial" w:cs="Arial"/>
          <w:b/>
        </w:rPr>
        <w:t>Impactul generat de proiect</w:t>
      </w:r>
    </w:p>
    <w:p w:rsidR="009955B2" w:rsidRDefault="009955B2" w:rsidP="009955B2">
      <w:pPr>
        <w:rPr>
          <w:rFonts w:ascii="Arial" w:eastAsia="Arial" w:hAnsi="Arial"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75"/>
      </w:tblGrid>
      <w:tr w:rsidR="009955B2" w:rsidRPr="00C64D7D" w:rsidTr="00145F48">
        <w:trPr>
          <w:trHeight w:val="511"/>
        </w:trPr>
        <w:tc>
          <w:tcPr>
            <w:tcW w:w="9475" w:type="dxa"/>
          </w:tcPr>
          <w:p w:rsidR="009955B2" w:rsidRPr="00C64D7D" w:rsidRDefault="009955B2" w:rsidP="00C64D7D">
            <w:pPr>
              <w:ind w:left="-360"/>
              <w:rPr>
                <w:rFonts w:ascii="Arial" w:eastAsia="Arial" w:hAnsi="Arial" w:cs="Arial"/>
                <w:b/>
              </w:rPr>
            </w:pPr>
          </w:p>
        </w:tc>
      </w:tr>
    </w:tbl>
    <w:p w:rsidR="009955B2" w:rsidRDefault="009955B2" w:rsidP="009955B2">
      <w:pPr>
        <w:ind w:left="360"/>
        <w:rPr>
          <w:rFonts w:ascii="Arial" w:eastAsia="Arial" w:hAnsi="Arial" w:cs="Arial"/>
          <w:b/>
        </w:rPr>
      </w:pPr>
    </w:p>
    <w:p w:rsidR="009955B2" w:rsidRDefault="00582DC6" w:rsidP="00AC44AC">
      <w:pPr>
        <w:numPr>
          <w:ilvl w:val="0"/>
          <w:numId w:val="5"/>
        </w:numPr>
        <w:rPr>
          <w:rFonts w:ascii="Arial" w:eastAsia="Arial" w:hAnsi="Arial" w:cs="Arial"/>
          <w:b/>
        </w:rPr>
      </w:pPr>
      <w:r>
        <w:rPr>
          <w:rFonts w:ascii="Arial" w:eastAsia="Arial" w:hAnsi="Arial" w:cs="Arial"/>
          <w:b/>
        </w:rPr>
        <w:t>Rezultatele</w:t>
      </w:r>
      <w:r w:rsidR="009955B2">
        <w:rPr>
          <w:rFonts w:ascii="Arial" w:eastAsia="Arial" w:hAnsi="Arial" w:cs="Arial"/>
          <w:b/>
        </w:rPr>
        <w:t xml:space="preserve"> proiectului</w:t>
      </w:r>
      <w:r w:rsidR="000917F4" w:rsidRPr="000917F4">
        <w:rPr>
          <w:rStyle w:val="FootnoteReference"/>
          <w:rFonts w:eastAsia="Arial" w:cs="Arial"/>
          <w:b/>
          <w:sz w:val="22"/>
          <w:szCs w:val="22"/>
        </w:rPr>
        <w:footnoteReference w:id="21"/>
      </w:r>
    </w:p>
    <w:p w:rsidR="003D0FD2" w:rsidRDefault="003D0FD2" w:rsidP="003D0FD2">
      <w:pPr>
        <w:rPr>
          <w:rFonts w:ascii="Arial" w:eastAsia="Arial" w:hAnsi="Arial"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43"/>
      </w:tblGrid>
      <w:tr w:rsidR="009955B2" w:rsidRPr="00C64D7D" w:rsidTr="00145F48">
        <w:trPr>
          <w:trHeight w:val="540"/>
        </w:trPr>
        <w:tc>
          <w:tcPr>
            <w:tcW w:w="9443" w:type="dxa"/>
          </w:tcPr>
          <w:p w:rsidR="009955B2" w:rsidRPr="00C64D7D" w:rsidRDefault="009955B2" w:rsidP="009955B2">
            <w:pPr>
              <w:rPr>
                <w:rFonts w:ascii="Arial" w:eastAsia="Arial" w:hAnsi="Arial" w:cs="Arial"/>
                <w:b/>
              </w:rPr>
            </w:pPr>
          </w:p>
        </w:tc>
      </w:tr>
    </w:tbl>
    <w:p w:rsidR="009955B2" w:rsidRPr="002E59F9" w:rsidRDefault="009955B2" w:rsidP="009955B2">
      <w:pPr>
        <w:ind w:left="360"/>
        <w:rPr>
          <w:rFonts w:ascii="Arial" w:eastAsia="Arial" w:hAnsi="Arial" w:cs="Arial"/>
          <w:sz w:val="12"/>
          <w:szCs w:val="12"/>
        </w:rPr>
      </w:pPr>
      <w:r w:rsidRPr="002E59F9">
        <w:rPr>
          <w:rFonts w:ascii="Arial" w:eastAsia="Arial" w:hAnsi="Arial" w:cs="Arial"/>
          <w:sz w:val="12"/>
          <w:szCs w:val="12"/>
        </w:rPr>
        <w:t>* rezultatul ta</w:t>
      </w:r>
      <w:r w:rsidR="007560BE">
        <w:rPr>
          <w:rFonts w:ascii="Arial" w:eastAsia="Arial" w:hAnsi="Arial" w:cs="Arial"/>
          <w:sz w:val="12"/>
          <w:szCs w:val="12"/>
        </w:rPr>
        <w:t xml:space="preserve">ngibil, real, măsurabil al </w:t>
      </w:r>
      <w:r w:rsidRPr="002E59F9">
        <w:rPr>
          <w:rFonts w:ascii="Arial" w:eastAsia="Arial" w:hAnsi="Arial" w:cs="Arial"/>
          <w:sz w:val="12"/>
          <w:szCs w:val="12"/>
        </w:rPr>
        <w:t>proiect</w:t>
      </w:r>
      <w:r w:rsidR="007560BE">
        <w:rPr>
          <w:rFonts w:ascii="Arial" w:eastAsia="Arial" w:hAnsi="Arial" w:cs="Arial"/>
          <w:sz w:val="12"/>
          <w:szCs w:val="12"/>
        </w:rPr>
        <w:t>ului</w:t>
      </w:r>
    </w:p>
    <w:p w:rsidR="009955B2" w:rsidRDefault="009955B2" w:rsidP="009955B2">
      <w:pPr>
        <w:ind w:left="360"/>
        <w:rPr>
          <w:rFonts w:ascii="Arial" w:eastAsia="Arial" w:hAnsi="Arial" w:cs="Arial"/>
          <w:sz w:val="16"/>
          <w:szCs w:val="16"/>
        </w:rPr>
      </w:pPr>
    </w:p>
    <w:p w:rsidR="009955B2" w:rsidRPr="006F5109" w:rsidRDefault="009955B2" w:rsidP="00AC44AC">
      <w:pPr>
        <w:numPr>
          <w:ilvl w:val="0"/>
          <w:numId w:val="5"/>
        </w:numPr>
        <w:rPr>
          <w:rFonts w:ascii="Arial" w:eastAsia="Arial" w:hAnsi="Arial" w:cs="Arial"/>
          <w:b/>
        </w:rPr>
      </w:pPr>
      <w:r w:rsidRPr="006F5109">
        <w:rPr>
          <w:rFonts w:ascii="Arial" w:eastAsia="Arial" w:hAnsi="Arial" w:cs="Arial"/>
          <w:b/>
        </w:rPr>
        <w:t>Continuitatea</w:t>
      </w:r>
      <w:r w:rsidR="006F5109" w:rsidRPr="006F5109">
        <w:rPr>
          <w:rFonts w:ascii="Arial" w:eastAsia="Arial" w:hAnsi="Arial" w:cs="Arial"/>
          <w:b/>
        </w:rPr>
        <w:t xml:space="preserve"> și sustenabilitatea proiectului</w:t>
      </w:r>
    </w:p>
    <w:p w:rsidR="006F5109" w:rsidRDefault="006F5109" w:rsidP="006F5109">
      <w:pPr>
        <w:ind w:left="360"/>
        <w:rPr>
          <w:rFonts w:ascii="Arial" w:eastAsia="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75"/>
      </w:tblGrid>
      <w:tr w:rsidR="009955B2" w:rsidRPr="00C64D7D" w:rsidTr="00145F48">
        <w:trPr>
          <w:trHeight w:val="529"/>
        </w:trPr>
        <w:tc>
          <w:tcPr>
            <w:tcW w:w="9475" w:type="dxa"/>
          </w:tcPr>
          <w:p w:rsidR="009955B2" w:rsidRPr="00C64D7D" w:rsidRDefault="009955B2" w:rsidP="009955B2">
            <w:pPr>
              <w:rPr>
                <w:rFonts w:ascii="Arial" w:eastAsia="Arial" w:hAnsi="Arial" w:cs="Arial"/>
                <w:sz w:val="16"/>
                <w:szCs w:val="16"/>
              </w:rPr>
            </w:pPr>
          </w:p>
        </w:tc>
      </w:tr>
    </w:tbl>
    <w:p w:rsidR="00A94E38" w:rsidRPr="00A94E38" w:rsidRDefault="00A94E38" w:rsidP="00AC44AC">
      <w:pPr>
        <w:numPr>
          <w:ilvl w:val="0"/>
          <w:numId w:val="4"/>
        </w:numPr>
        <w:rPr>
          <w:rFonts w:ascii="Arial" w:eastAsia="Arial" w:hAnsi="Arial" w:cs="Arial"/>
          <w:sz w:val="12"/>
          <w:szCs w:val="12"/>
        </w:rPr>
      </w:pPr>
      <w:r w:rsidRPr="00A94E38">
        <w:rPr>
          <w:rFonts w:ascii="Arial" w:eastAsia="Arial" w:hAnsi="Arial" w:cs="Arial"/>
          <w:sz w:val="12"/>
          <w:szCs w:val="12"/>
        </w:rPr>
        <w:t xml:space="preserve">* pct. </w:t>
      </w:r>
      <w:r>
        <w:rPr>
          <w:rFonts w:ascii="Arial" w:eastAsia="Arial" w:hAnsi="Arial" w:cs="Arial"/>
          <w:sz w:val="12"/>
          <w:szCs w:val="12"/>
        </w:rPr>
        <w:t>4</w:t>
      </w:r>
      <w:r w:rsidRPr="00A94E38">
        <w:rPr>
          <w:rFonts w:ascii="Arial" w:eastAsia="Arial" w:hAnsi="Arial" w:cs="Arial"/>
          <w:sz w:val="12"/>
          <w:szCs w:val="12"/>
        </w:rPr>
        <w:t xml:space="preserve">- </w:t>
      </w:r>
      <w:r>
        <w:rPr>
          <w:rFonts w:ascii="Arial" w:eastAsia="Arial" w:hAnsi="Arial" w:cs="Arial"/>
          <w:sz w:val="12"/>
          <w:szCs w:val="12"/>
        </w:rPr>
        <w:t>6</w:t>
      </w:r>
      <w:r w:rsidR="002E59F9">
        <w:rPr>
          <w:rFonts w:ascii="Arial" w:eastAsia="Arial" w:hAnsi="Arial" w:cs="Arial"/>
          <w:sz w:val="12"/>
          <w:szCs w:val="12"/>
        </w:rPr>
        <w:t xml:space="preserve">: </w:t>
      </w:r>
      <w:r w:rsidRPr="00A94E38">
        <w:rPr>
          <w:rFonts w:ascii="Arial" w:eastAsia="Arial" w:hAnsi="Arial" w:cs="Arial"/>
          <w:sz w:val="12"/>
          <w:szCs w:val="12"/>
        </w:rPr>
        <w:t xml:space="preserve">fără a depăşi ½ pagină. </w:t>
      </w:r>
    </w:p>
    <w:p w:rsidR="006F5109" w:rsidRPr="006F5109" w:rsidRDefault="006F5109" w:rsidP="006F5109">
      <w:pPr>
        <w:ind w:left="360"/>
        <w:rPr>
          <w:rFonts w:ascii="Arial" w:eastAsia="Arial" w:hAnsi="Arial" w:cs="Arial"/>
          <w:b/>
          <w:sz w:val="16"/>
          <w:szCs w:val="16"/>
        </w:rPr>
      </w:pPr>
    </w:p>
    <w:p w:rsidR="009955B2" w:rsidRPr="006F5109" w:rsidRDefault="009955B2" w:rsidP="00AC44AC">
      <w:pPr>
        <w:numPr>
          <w:ilvl w:val="0"/>
          <w:numId w:val="5"/>
        </w:numPr>
        <w:rPr>
          <w:rFonts w:ascii="Arial" w:eastAsia="Arial" w:hAnsi="Arial" w:cs="Arial"/>
          <w:b/>
        </w:rPr>
      </w:pPr>
      <w:r w:rsidRPr="006F5109">
        <w:rPr>
          <w:rFonts w:ascii="Arial" w:eastAsia="Arial" w:hAnsi="Arial" w:cs="Arial"/>
          <w:b/>
        </w:rPr>
        <w:t>Strategia de comunicare și promovare a proiectului</w:t>
      </w:r>
    </w:p>
    <w:p w:rsidR="006F5109" w:rsidRDefault="006F5109" w:rsidP="006F5109">
      <w:pPr>
        <w:ind w:left="360"/>
        <w:rPr>
          <w:rFonts w:ascii="Arial" w:eastAsia="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31"/>
      </w:tblGrid>
      <w:tr w:rsidR="009955B2" w:rsidRPr="00C64D7D" w:rsidTr="00145F48">
        <w:trPr>
          <w:trHeight w:val="551"/>
        </w:trPr>
        <w:tc>
          <w:tcPr>
            <w:tcW w:w="9531" w:type="dxa"/>
          </w:tcPr>
          <w:p w:rsidR="009955B2" w:rsidRPr="00C64D7D" w:rsidRDefault="009955B2" w:rsidP="009955B2">
            <w:pPr>
              <w:rPr>
                <w:rFonts w:ascii="Arial" w:eastAsia="Arial" w:hAnsi="Arial" w:cs="Arial"/>
                <w:sz w:val="16"/>
                <w:szCs w:val="16"/>
              </w:rPr>
            </w:pPr>
          </w:p>
        </w:tc>
      </w:tr>
    </w:tbl>
    <w:p w:rsidR="006F5109" w:rsidRDefault="006F5109" w:rsidP="006F5109">
      <w:pPr>
        <w:ind w:left="360"/>
        <w:rPr>
          <w:rFonts w:ascii="Arial" w:eastAsia="Arial" w:hAnsi="Arial" w:cs="Arial"/>
          <w:sz w:val="16"/>
          <w:szCs w:val="16"/>
        </w:rPr>
      </w:pPr>
    </w:p>
    <w:p w:rsidR="009955B2" w:rsidRPr="006F5109" w:rsidRDefault="009955B2" w:rsidP="00AC44AC">
      <w:pPr>
        <w:numPr>
          <w:ilvl w:val="0"/>
          <w:numId w:val="5"/>
        </w:numPr>
        <w:rPr>
          <w:rFonts w:ascii="Arial" w:eastAsia="Arial" w:hAnsi="Arial" w:cs="Arial"/>
          <w:b/>
        </w:rPr>
      </w:pPr>
      <w:r w:rsidRPr="006F5109">
        <w:rPr>
          <w:rFonts w:ascii="Arial" w:eastAsia="Arial" w:hAnsi="Arial" w:cs="Arial"/>
          <w:b/>
        </w:rPr>
        <w:t>Caracterul de originalitate sau noutate din proiect</w:t>
      </w:r>
    </w:p>
    <w:p w:rsidR="006F5109" w:rsidRDefault="006F5109" w:rsidP="006F5109">
      <w:pPr>
        <w:ind w:left="360"/>
        <w:rPr>
          <w:rFonts w:ascii="Arial" w:eastAsia="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59"/>
      </w:tblGrid>
      <w:tr w:rsidR="009955B2" w:rsidRPr="00C64D7D" w:rsidTr="00145F48">
        <w:trPr>
          <w:trHeight w:val="557"/>
        </w:trPr>
        <w:tc>
          <w:tcPr>
            <w:tcW w:w="9559" w:type="dxa"/>
          </w:tcPr>
          <w:p w:rsidR="009955B2" w:rsidRPr="00C64D7D" w:rsidRDefault="009955B2" w:rsidP="009955B2">
            <w:pPr>
              <w:rPr>
                <w:rFonts w:ascii="Arial" w:eastAsia="Arial" w:hAnsi="Arial" w:cs="Arial"/>
              </w:rPr>
            </w:pPr>
          </w:p>
        </w:tc>
      </w:tr>
    </w:tbl>
    <w:p w:rsidR="00A94E38" w:rsidRPr="00A94E38" w:rsidRDefault="00A94E38" w:rsidP="00AC44AC">
      <w:pPr>
        <w:numPr>
          <w:ilvl w:val="0"/>
          <w:numId w:val="4"/>
        </w:numPr>
        <w:rPr>
          <w:rFonts w:ascii="Arial" w:eastAsia="Arial" w:hAnsi="Arial" w:cs="Arial"/>
          <w:sz w:val="12"/>
          <w:szCs w:val="12"/>
        </w:rPr>
      </w:pPr>
      <w:r w:rsidRPr="00A94E38">
        <w:rPr>
          <w:rFonts w:ascii="Arial" w:eastAsia="Arial" w:hAnsi="Arial" w:cs="Arial"/>
          <w:sz w:val="12"/>
          <w:szCs w:val="12"/>
        </w:rPr>
        <w:t xml:space="preserve">* pct. </w:t>
      </w:r>
      <w:r>
        <w:rPr>
          <w:rFonts w:ascii="Arial" w:eastAsia="Arial" w:hAnsi="Arial" w:cs="Arial"/>
          <w:sz w:val="12"/>
          <w:szCs w:val="12"/>
        </w:rPr>
        <w:t>7</w:t>
      </w:r>
      <w:r w:rsidRPr="00A94E38">
        <w:rPr>
          <w:rFonts w:ascii="Arial" w:eastAsia="Arial" w:hAnsi="Arial" w:cs="Arial"/>
          <w:sz w:val="12"/>
          <w:szCs w:val="12"/>
        </w:rPr>
        <w:t>-</w:t>
      </w:r>
      <w:r>
        <w:rPr>
          <w:rFonts w:ascii="Arial" w:eastAsia="Arial" w:hAnsi="Arial" w:cs="Arial"/>
          <w:sz w:val="12"/>
          <w:szCs w:val="12"/>
        </w:rPr>
        <w:t xml:space="preserve"> 8</w:t>
      </w:r>
      <w:r w:rsidR="002E59F9">
        <w:rPr>
          <w:rFonts w:ascii="Arial" w:eastAsia="Arial" w:hAnsi="Arial" w:cs="Arial"/>
          <w:sz w:val="12"/>
          <w:szCs w:val="12"/>
        </w:rPr>
        <w:t xml:space="preserve">: </w:t>
      </w:r>
      <w:r w:rsidRPr="00A94E38">
        <w:rPr>
          <w:rFonts w:ascii="Arial" w:eastAsia="Arial" w:hAnsi="Arial" w:cs="Arial"/>
          <w:sz w:val="12"/>
          <w:szCs w:val="12"/>
        </w:rPr>
        <w:t xml:space="preserve">fără a depăşi ½ pagină. </w:t>
      </w:r>
    </w:p>
    <w:p w:rsidR="006F5109" w:rsidRPr="006F5109" w:rsidRDefault="006F5109" w:rsidP="006F5109">
      <w:pPr>
        <w:rPr>
          <w:rFonts w:ascii="Arial" w:eastAsia="Arial" w:hAnsi="Arial" w:cs="Arial"/>
          <w:b/>
        </w:rPr>
      </w:pPr>
    </w:p>
    <w:p w:rsidR="009955B2" w:rsidRPr="006F5109" w:rsidRDefault="004E4B3E" w:rsidP="00AC44AC">
      <w:pPr>
        <w:numPr>
          <w:ilvl w:val="0"/>
          <w:numId w:val="5"/>
        </w:numPr>
        <w:rPr>
          <w:rFonts w:ascii="Arial" w:eastAsia="Arial" w:hAnsi="Arial" w:cs="Arial"/>
          <w:b/>
        </w:rPr>
      </w:pPr>
      <w:r>
        <w:rPr>
          <w:rFonts w:ascii="Arial" w:eastAsia="Arial" w:hAnsi="Arial" w:cs="Arial"/>
          <w:b/>
        </w:rPr>
        <w:t>Parteneri</w:t>
      </w:r>
      <w:r w:rsidR="006F5109" w:rsidRPr="006F5109">
        <w:rPr>
          <w:rFonts w:ascii="Arial" w:eastAsia="Arial" w:hAnsi="Arial" w:cs="Arial"/>
          <w:b/>
        </w:rPr>
        <w:t>/partenerii</w:t>
      </w:r>
      <w:r w:rsidR="00A17A00" w:rsidRPr="00A17A00">
        <w:rPr>
          <w:rStyle w:val="FootnoteReference"/>
          <w:rFonts w:eastAsia="Arial" w:cs="Arial"/>
          <w:b/>
          <w:sz w:val="22"/>
          <w:szCs w:val="22"/>
        </w:rPr>
        <w:footnoteReference w:id="22"/>
      </w:r>
      <w:r w:rsidR="006F5109" w:rsidRPr="006F5109">
        <w:rPr>
          <w:rFonts w:ascii="Arial" w:eastAsia="Arial" w:hAnsi="Arial" w:cs="Arial"/>
          <w:b/>
        </w:rPr>
        <w:t xml:space="preserve"> </w:t>
      </w:r>
      <w:r w:rsidR="007560BE">
        <w:rPr>
          <w:rFonts w:ascii="Arial" w:eastAsia="Arial" w:hAnsi="Arial" w:cs="Arial"/>
          <w:b/>
        </w:rPr>
        <w:t>realizării proiectului</w:t>
      </w:r>
      <w:r w:rsidR="006F5109" w:rsidRPr="006F5109">
        <w:rPr>
          <w:rFonts w:ascii="Arial" w:eastAsia="Arial" w:hAnsi="Arial" w:cs="Arial"/>
          <w:b/>
        </w:rPr>
        <w:t xml:space="preserve"> </w:t>
      </w:r>
    </w:p>
    <w:p w:rsidR="006F5109" w:rsidRDefault="006F5109" w:rsidP="006F5109">
      <w:pPr>
        <w:rPr>
          <w:rFonts w:ascii="Arial" w:eastAsia="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6"/>
        <w:gridCol w:w="5205"/>
      </w:tblGrid>
      <w:tr w:rsidR="00994677" w:rsidRPr="00C64D7D" w:rsidTr="00994677">
        <w:trPr>
          <w:trHeight w:val="19"/>
        </w:trPr>
        <w:tc>
          <w:tcPr>
            <w:tcW w:w="4386" w:type="dxa"/>
          </w:tcPr>
          <w:p w:rsidR="009955B2" w:rsidRPr="00C64D7D" w:rsidRDefault="009955B2" w:rsidP="000917F4">
            <w:pPr>
              <w:jc w:val="center"/>
              <w:rPr>
                <w:rFonts w:ascii="Arial" w:eastAsia="Arial" w:hAnsi="Arial" w:cs="Arial"/>
                <w:sz w:val="16"/>
                <w:szCs w:val="16"/>
              </w:rPr>
            </w:pPr>
            <w:r w:rsidRPr="00C64D7D">
              <w:rPr>
                <w:rFonts w:ascii="Arial" w:eastAsia="Arial" w:hAnsi="Arial" w:cs="Arial"/>
                <w:sz w:val="16"/>
                <w:szCs w:val="16"/>
              </w:rPr>
              <w:t>Date de identificare</w:t>
            </w:r>
          </w:p>
        </w:tc>
        <w:tc>
          <w:tcPr>
            <w:tcW w:w="5205" w:type="dxa"/>
          </w:tcPr>
          <w:p w:rsidR="009955B2" w:rsidRPr="004E4B3E" w:rsidRDefault="009955B2" w:rsidP="000917F4">
            <w:pPr>
              <w:jc w:val="center"/>
              <w:rPr>
                <w:rFonts w:ascii="Arial" w:eastAsia="Arial" w:hAnsi="Arial" w:cs="Arial"/>
                <w:sz w:val="16"/>
                <w:szCs w:val="16"/>
              </w:rPr>
            </w:pPr>
            <w:r w:rsidRPr="004E4B3E">
              <w:rPr>
                <w:rFonts w:ascii="Arial" w:eastAsia="Arial" w:hAnsi="Arial" w:cs="Arial"/>
                <w:sz w:val="16"/>
                <w:szCs w:val="16"/>
              </w:rPr>
              <w:t xml:space="preserve">Rolul și </w:t>
            </w:r>
            <w:r w:rsidR="000917F4">
              <w:rPr>
                <w:rFonts w:ascii="Arial" w:eastAsia="Arial" w:hAnsi="Arial" w:cs="Arial"/>
                <w:sz w:val="16"/>
                <w:szCs w:val="16"/>
              </w:rPr>
              <w:t>implicarea în proiect</w:t>
            </w:r>
          </w:p>
        </w:tc>
      </w:tr>
      <w:tr w:rsidR="00994677" w:rsidRPr="00C64D7D" w:rsidTr="00994677">
        <w:trPr>
          <w:trHeight w:val="72"/>
        </w:trPr>
        <w:tc>
          <w:tcPr>
            <w:tcW w:w="4386" w:type="dxa"/>
          </w:tcPr>
          <w:p w:rsidR="009955B2" w:rsidRPr="00C64D7D" w:rsidRDefault="009955B2" w:rsidP="009955B2">
            <w:pPr>
              <w:rPr>
                <w:rFonts w:ascii="Arial" w:eastAsia="Arial" w:hAnsi="Arial" w:cs="Arial"/>
                <w:sz w:val="16"/>
                <w:szCs w:val="16"/>
                <w:vertAlign w:val="superscript"/>
              </w:rPr>
            </w:pPr>
          </w:p>
          <w:p w:rsidR="009955B2" w:rsidRPr="00C64D7D" w:rsidRDefault="009955B2" w:rsidP="009955B2">
            <w:pPr>
              <w:rPr>
                <w:rFonts w:ascii="Arial" w:eastAsia="Arial" w:hAnsi="Arial" w:cs="Arial"/>
                <w:sz w:val="16"/>
                <w:szCs w:val="16"/>
                <w:vertAlign w:val="superscript"/>
              </w:rPr>
            </w:pPr>
          </w:p>
          <w:p w:rsidR="007560BE" w:rsidRPr="004E4B3E" w:rsidRDefault="007560BE" w:rsidP="007560BE">
            <w:pPr>
              <w:ind w:left="360"/>
              <w:rPr>
                <w:rFonts w:ascii="Arial" w:eastAsia="Arial" w:hAnsi="Arial" w:cs="Arial"/>
                <w:sz w:val="12"/>
                <w:szCs w:val="12"/>
              </w:rPr>
            </w:pPr>
            <w:r w:rsidRPr="004E4B3E">
              <w:rPr>
                <w:rFonts w:ascii="Arial" w:eastAsia="Arial" w:hAnsi="Arial" w:cs="Arial"/>
                <w:sz w:val="12"/>
                <w:szCs w:val="12"/>
              </w:rPr>
              <w:t xml:space="preserve">*  </w:t>
            </w:r>
            <w:r>
              <w:rPr>
                <w:rFonts w:ascii="Arial" w:eastAsia="Arial" w:hAnsi="Arial" w:cs="Arial"/>
                <w:sz w:val="12"/>
                <w:szCs w:val="12"/>
              </w:rPr>
              <w:t xml:space="preserve">se </w:t>
            </w:r>
            <w:r w:rsidRPr="004E4B3E">
              <w:rPr>
                <w:rFonts w:ascii="Arial" w:eastAsia="Arial" w:hAnsi="Arial" w:cs="Arial"/>
                <w:sz w:val="12"/>
                <w:szCs w:val="12"/>
              </w:rPr>
              <w:t>adaugă rânduri în funcție de numărul partenerilor</w:t>
            </w:r>
          </w:p>
          <w:p w:rsidR="009955B2" w:rsidRPr="00C64D7D" w:rsidRDefault="009955B2" w:rsidP="009955B2">
            <w:pPr>
              <w:rPr>
                <w:rFonts w:ascii="Arial" w:eastAsia="Arial" w:hAnsi="Arial" w:cs="Arial"/>
                <w:sz w:val="16"/>
                <w:szCs w:val="16"/>
                <w:vertAlign w:val="superscript"/>
              </w:rPr>
            </w:pPr>
          </w:p>
        </w:tc>
        <w:tc>
          <w:tcPr>
            <w:tcW w:w="5205" w:type="dxa"/>
          </w:tcPr>
          <w:p w:rsidR="009955B2" w:rsidRPr="00C64D7D" w:rsidRDefault="009955B2" w:rsidP="009955B2">
            <w:pPr>
              <w:rPr>
                <w:rFonts w:ascii="Arial" w:eastAsia="Arial" w:hAnsi="Arial" w:cs="Arial"/>
                <w:sz w:val="16"/>
                <w:szCs w:val="16"/>
              </w:rPr>
            </w:pPr>
          </w:p>
        </w:tc>
      </w:tr>
    </w:tbl>
    <w:p w:rsidR="00056501" w:rsidRDefault="00056501" w:rsidP="009955B2">
      <w:pPr>
        <w:ind w:left="360"/>
        <w:rPr>
          <w:rFonts w:ascii="Arial" w:eastAsia="Arial" w:hAnsi="Arial" w:cs="Arial"/>
          <w:sz w:val="16"/>
          <w:szCs w:val="16"/>
        </w:rPr>
      </w:pPr>
    </w:p>
    <w:p w:rsidR="001D7652" w:rsidRDefault="001D7652" w:rsidP="008F27E7">
      <w:pPr>
        <w:widowControl/>
        <w:jc w:val="both"/>
        <w:rPr>
          <w:rFonts w:ascii="Arial" w:eastAsia="Arial" w:hAnsi="Arial" w:cs="Arial"/>
          <w:b/>
        </w:rPr>
      </w:pPr>
      <w:r>
        <w:rPr>
          <w:rFonts w:ascii="Arial" w:eastAsia="Arial" w:hAnsi="Arial" w:cs="Arial"/>
          <w:b/>
        </w:rPr>
        <w:t>10. Justificarea metodelor de implementare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45"/>
      </w:tblGrid>
      <w:tr w:rsidR="001D7652" w:rsidRPr="00C64D7D" w:rsidTr="004C1894">
        <w:trPr>
          <w:trHeight w:val="589"/>
        </w:trPr>
        <w:tc>
          <w:tcPr>
            <w:tcW w:w="9545" w:type="dxa"/>
          </w:tcPr>
          <w:p w:rsidR="001D7652" w:rsidRPr="00C64D7D" w:rsidRDefault="001D7652" w:rsidP="00F36FAE">
            <w:pPr>
              <w:widowControl/>
              <w:jc w:val="both"/>
              <w:rPr>
                <w:rFonts w:ascii="Arial" w:eastAsia="Arial" w:hAnsi="Arial" w:cs="Arial"/>
                <w:b/>
              </w:rPr>
            </w:pPr>
          </w:p>
        </w:tc>
      </w:tr>
    </w:tbl>
    <w:p w:rsidR="008F27E7" w:rsidRDefault="008F27E7" w:rsidP="00BC2F24">
      <w:pPr>
        <w:widowControl/>
        <w:jc w:val="both"/>
        <w:rPr>
          <w:rFonts w:ascii="Arial" w:eastAsia="Arial" w:hAnsi="Arial" w:cs="Arial"/>
          <w:b/>
        </w:rPr>
      </w:pPr>
    </w:p>
    <w:p w:rsidR="001D7652" w:rsidRPr="00924BC9" w:rsidRDefault="001D7652" w:rsidP="00BC2F24">
      <w:pPr>
        <w:widowControl/>
        <w:jc w:val="both"/>
        <w:rPr>
          <w:rFonts w:ascii="Arial" w:eastAsia="Arial" w:hAnsi="Arial" w:cs="Arial"/>
        </w:rPr>
      </w:pPr>
      <w:r>
        <w:rPr>
          <w:rFonts w:ascii="Arial" w:eastAsia="Arial" w:hAnsi="Arial" w:cs="Arial"/>
          <w:b/>
        </w:rPr>
        <w:t>11. Riscurile anticipate și măsurile de prevenire ale acestora</w:t>
      </w:r>
      <w:r w:rsidRPr="00924BC9">
        <w:rPr>
          <w:rFonts w:ascii="Arial" w:eastAsia="Arial" w:hAnsi="Arial" w:cs="Arial"/>
          <w:b/>
        </w:rPr>
        <w:t>.</w:t>
      </w:r>
    </w:p>
    <w:tbl>
      <w:tblPr>
        <w:tblW w:w="958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9582"/>
      </w:tblGrid>
      <w:tr w:rsidR="001D7652" w:rsidTr="004C1894">
        <w:trPr>
          <w:trHeight w:val="542"/>
        </w:trPr>
        <w:tc>
          <w:tcPr>
            <w:tcW w:w="9582" w:type="dxa"/>
            <w:tcBorders>
              <w:top w:val="single" w:sz="4" w:space="0" w:color="000000"/>
              <w:left w:val="single" w:sz="4" w:space="0" w:color="000000"/>
              <w:bottom w:val="single" w:sz="4" w:space="0" w:color="000000"/>
              <w:right w:val="single" w:sz="4" w:space="0" w:color="000000"/>
            </w:tcBorders>
          </w:tcPr>
          <w:p w:rsidR="001D7652" w:rsidRPr="00355F36" w:rsidRDefault="001D7652" w:rsidP="00F36FAE">
            <w:pPr>
              <w:rPr>
                <w:rFonts w:ascii="Arial" w:eastAsia="Arial" w:hAnsi="Arial" w:cs="Arial"/>
                <w:sz w:val="20"/>
                <w:szCs w:val="20"/>
              </w:rPr>
            </w:pPr>
          </w:p>
        </w:tc>
      </w:tr>
    </w:tbl>
    <w:p w:rsidR="007560BE" w:rsidRPr="00A94E38" w:rsidRDefault="007560BE" w:rsidP="00AC44AC">
      <w:pPr>
        <w:numPr>
          <w:ilvl w:val="0"/>
          <w:numId w:val="4"/>
        </w:numPr>
        <w:rPr>
          <w:rFonts w:ascii="Arial" w:eastAsia="Arial" w:hAnsi="Arial" w:cs="Arial"/>
          <w:sz w:val="12"/>
          <w:szCs w:val="12"/>
        </w:rPr>
      </w:pPr>
      <w:r w:rsidRPr="00A94E38">
        <w:rPr>
          <w:rFonts w:ascii="Arial" w:eastAsia="Arial" w:hAnsi="Arial" w:cs="Arial"/>
          <w:sz w:val="12"/>
          <w:szCs w:val="12"/>
        </w:rPr>
        <w:t xml:space="preserve">* pct. </w:t>
      </w:r>
      <w:r>
        <w:rPr>
          <w:rFonts w:ascii="Arial" w:eastAsia="Arial" w:hAnsi="Arial" w:cs="Arial"/>
          <w:sz w:val="12"/>
          <w:szCs w:val="12"/>
        </w:rPr>
        <w:t xml:space="preserve">10 </w:t>
      </w:r>
      <w:r w:rsidRPr="00A94E38">
        <w:rPr>
          <w:rFonts w:ascii="Arial" w:eastAsia="Arial" w:hAnsi="Arial" w:cs="Arial"/>
          <w:sz w:val="12"/>
          <w:szCs w:val="12"/>
        </w:rPr>
        <w:t>-</w:t>
      </w:r>
      <w:r>
        <w:rPr>
          <w:rFonts w:ascii="Arial" w:eastAsia="Arial" w:hAnsi="Arial" w:cs="Arial"/>
          <w:sz w:val="12"/>
          <w:szCs w:val="12"/>
        </w:rPr>
        <w:t xml:space="preserve"> 11: </w:t>
      </w:r>
      <w:r w:rsidRPr="00A94E38">
        <w:rPr>
          <w:rFonts w:ascii="Arial" w:eastAsia="Arial" w:hAnsi="Arial" w:cs="Arial"/>
          <w:sz w:val="12"/>
          <w:szCs w:val="12"/>
        </w:rPr>
        <w:t xml:space="preserve">fără a depăşi ½ pagină. </w:t>
      </w:r>
    </w:p>
    <w:p w:rsidR="00056501" w:rsidRDefault="00056501" w:rsidP="009955B2">
      <w:pPr>
        <w:ind w:left="360"/>
        <w:rPr>
          <w:rFonts w:ascii="Arial" w:eastAsia="Arial" w:hAnsi="Arial" w:cs="Arial"/>
          <w:sz w:val="16"/>
          <w:szCs w:val="16"/>
        </w:rPr>
      </w:pPr>
    </w:p>
    <w:p w:rsidR="006F5109" w:rsidRPr="00985985" w:rsidRDefault="006F5109">
      <w:pPr>
        <w:widowControl/>
        <w:jc w:val="both"/>
        <w:rPr>
          <w:rFonts w:ascii="Arial" w:eastAsia="Arial" w:hAnsi="Arial" w:cs="Arial"/>
          <w:b/>
          <w:sz w:val="12"/>
          <w:szCs w:val="12"/>
        </w:rPr>
      </w:pPr>
    </w:p>
    <w:p w:rsidR="00924BC9" w:rsidRDefault="008F27E7" w:rsidP="008F27E7">
      <w:pPr>
        <w:shd w:val="clear" w:color="auto" w:fill="FFFFFF"/>
        <w:jc w:val="both"/>
        <w:rPr>
          <w:rFonts w:ascii="Arial" w:eastAsia="Arial" w:hAnsi="Arial" w:cs="Arial"/>
          <w:b/>
        </w:rPr>
      </w:pPr>
      <w:r>
        <w:rPr>
          <w:rFonts w:ascii="Arial" w:eastAsia="Arial" w:hAnsi="Arial" w:cs="Arial"/>
          <w:b/>
        </w:rPr>
        <w:t xml:space="preserve">12. </w:t>
      </w:r>
      <w:r w:rsidR="0022405A">
        <w:rPr>
          <w:rFonts w:ascii="Arial" w:eastAsia="Arial" w:hAnsi="Arial" w:cs="Arial"/>
          <w:b/>
        </w:rPr>
        <w:t>Planificarea</w:t>
      </w:r>
      <w:r w:rsidR="00A81E56">
        <w:rPr>
          <w:rStyle w:val="FootnoteReference"/>
          <w:rFonts w:eastAsia="Arial" w:cs="Arial"/>
          <w:b/>
        </w:rPr>
        <w:footnoteReference w:id="23"/>
      </w:r>
      <w:r w:rsidR="0022405A">
        <w:rPr>
          <w:rFonts w:ascii="Arial" w:eastAsia="Arial" w:hAnsi="Arial" w:cs="Arial"/>
          <w:b/>
        </w:rPr>
        <w:t xml:space="preserve"> resurselor proiectului </w:t>
      </w:r>
    </w:p>
    <w:p w:rsidR="00F83EB9" w:rsidRPr="009A631B" w:rsidRDefault="00F83EB9" w:rsidP="00F83EB9">
      <w:pPr>
        <w:shd w:val="clear" w:color="auto" w:fill="FFFFFF"/>
        <w:jc w:val="both"/>
        <w:rPr>
          <w:rFonts w:ascii="Arial" w:eastAsia="Arial" w:hAnsi="Arial" w:cs="Arial"/>
          <w:b/>
        </w:rPr>
      </w:pPr>
    </w:p>
    <w:tbl>
      <w:tblPr>
        <w:tblW w:w="9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9505"/>
      </w:tblGrid>
      <w:tr w:rsidR="00924BC9" w:rsidTr="00D107F9">
        <w:trPr>
          <w:trHeight w:val="762"/>
        </w:trPr>
        <w:tc>
          <w:tcPr>
            <w:tcW w:w="9505" w:type="dxa"/>
            <w:vAlign w:val="center"/>
          </w:tcPr>
          <w:p w:rsidR="00924BC9" w:rsidRPr="00FC36E3" w:rsidRDefault="00924BC9" w:rsidP="00F83EB9">
            <w:pPr>
              <w:jc w:val="center"/>
              <w:rPr>
                <w:rFonts w:ascii="Arial" w:eastAsia="Arial" w:hAnsi="Arial" w:cs="Arial"/>
                <w:sz w:val="20"/>
                <w:szCs w:val="20"/>
              </w:rPr>
            </w:pPr>
          </w:p>
          <w:p w:rsidR="00924BC9" w:rsidRPr="00FC36E3" w:rsidRDefault="00924BC9" w:rsidP="00A81E56">
            <w:pPr>
              <w:pStyle w:val="ListParagraph"/>
              <w:widowControl/>
              <w:ind w:left="0"/>
              <w:rPr>
                <w:rFonts w:ascii="Arial" w:eastAsia="Arial" w:hAnsi="Arial" w:cs="Arial"/>
                <w:sz w:val="20"/>
                <w:szCs w:val="20"/>
              </w:rPr>
            </w:pPr>
          </w:p>
        </w:tc>
      </w:tr>
    </w:tbl>
    <w:p w:rsidR="00704890" w:rsidRDefault="00704890">
      <w:pPr>
        <w:widowControl/>
        <w:rPr>
          <w:rFonts w:ascii="Arial" w:eastAsia="Arial" w:hAnsi="Arial" w:cs="Arial"/>
        </w:rPr>
      </w:pPr>
    </w:p>
    <w:p w:rsidR="006F5109" w:rsidRDefault="006F5109" w:rsidP="006F5109">
      <w:pPr>
        <w:tabs>
          <w:tab w:val="left" w:pos="-720"/>
        </w:tabs>
        <w:rPr>
          <w:rFonts w:ascii="Arial" w:eastAsia="Arial" w:hAnsi="Arial" w:cs="Arial"/>
          <w:b/>
        </w:rPr>
      </w:pPr>
      <w:r>
        <w:rPr>
          <w:rFonts w:ascii="Arial" w:eastAsia="Arial" w:hAnsi="Arial" w:cs="Arial"/>
          <w:b/>
        </w:rPr>
        <w:t>V. INFORMAȚII RELEVANTE DESPRE SOLICITANT*</w:t>
      </w:r>
    </w:p>
    <w:p w:rsidR="006F5109" w:rsidRDefault="006F5109" w:rsidP="006F5109">
      <w:pPr>
        <w:rPr>
          <w:rFonts w:ascii="Arial" w:eastAsia="Arial" w:hAnsi="Arial" w:cs="Arial"/>
          <w:b/>
        </w:rPr>
      </w:pPr>
    </w:p>
    <w:p w:rsidR="006F5109" w:rsidRDefault="006F5109" w:rsidP="006F5109">
      <w:pPr>
        <w:ind w:left="360" w:hanging="360"/>
        <w:rPr>
          <w:rFonts w:ascii="Arial" w:eastAsia="Arial" w:hAnsi="Arial" w:cs="Arial"/>
          <w:b/>
        </w:rPr>
      </w:pPr>
      <w:r>
        <w:rPr>
          <w:rFonts w:ascii="Arial" w:eastAsia="Arial" w:hAnsi="Arial" w:cs="Arial"/>
          <w:b/>
        </w:rPr>
        <w:t>1.</w:t>
      </w:r>
      <w:r>
        <w:rPr>
          <w:rFonts w:ascii="Arial" w:eastAsia="Arial" w:hAnsi="Arial" w:cs="Arial"/>
          <w:b/>
        </w:rPr>
        <w:tab/>
        <w:t>Scurtă descrier</w:t>
      </w:r>
      <w:r w:rsidR="00EE52FC">
        <w:rPr>
          <w:rFonts w:ascii="Arial" w:eastAsia="Arial" w:hAnsi="Arial" w:cs="Arial"/>
          <w:b/>
        </w:rPr>
        <w:t>e a activității solicitantului</w:t>
      </w:r>
    </w:p>
    <w:p w:rsidR="006F5109" w:rsidRDefault="006F5109" w:rsidP="006F5109">
      <w:pPr>
        <w:ind w:left="360" w:hanging="360"/>
        <w:rPr>
          <w:rFonts w:ascii="Arial" w:eastAsia="Arial" w:hAnsi="Arial" w:cs="Arial"/>
          <w:b/>
        </w:rPr>
      </w:pPr>
    </w:p>
    <w:tbl>
      <w:tblPr>
        <w:tblW w:w="9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9505"/>
      </w:tblGrid>
      <w:tr w:rsidR="006F5109" w:rsidTr="00D107F9">
        <w:trPr>
          <w:trHeight w:val="426"/>
        </w:trPr>
        <w:tc>
          <w:tcPr>
            <w:tcW w:w="9505" w:type="dxa"/>
          </w:tcPr>
          <w:p w:rsidR="006F5109" w:rsidRPr="00FC36E3" w:rsidRDefault="006F5109" w:rsidP="00C64D7D">
            <w:pPr>
              <w:rPr>
                <w:rFonts w:ascii="Arial" w:eastAsia="Arial" w:hAnsi="Arial" w:cs="Arial"/>
                <w:sz w:val="20"/>
                <w:szCs w:val="20"/>
              </w:rPr>
            </w:pPr>
          </w:p>
        </w:tc>
      </w:tr>
    </w:tbl>
    <w:p w:rsidR="00170B1A" w:rsidRDefault="00170B1A" w:rsidP="006F5109">
      <w:pPr>
        <w:rPr>
          <w:rFonts w:ascii="Arial" w:eastAsia="Arial" w:hAnsi="Arial" w:cs="Arial"/>
          <w:b/>
        </w:rPr>
      </w:pPr>
    </w:p>
    <w:p w:rsidR="006F5109" w:rsidRDefault="006F5109" w:rsidP="006F5109">
      <w:pPr>
        <w:ind w:left="360" w:hanging="360"/>
        <w:rPr>
          <w:rFonts w:ascii="Arial" w:eastAsia="Arial" w:hAnsi="Arial" w:cs="Arial"/>
          <w:b/>
        </w:rPr>
      </w:pPr>
      <w:r>
        <w:rPr>
          <w:rFonts w:ascii="Arial" w:eastAsia="Arial" w:hAnsi="Arial" w:cs="Arial"/>
          <w:b/>
        </w:rPr>
        <w:t>2.</w:t>
      </w:r>
      <w:r>
        <w:rPr>
          <w:rFonts w:ascii="Arial" w:eastAsia="Arial" w:hAnsi="Arial" w:cs="Arial"/>
          <w:b/>
        </w:rPr>
        <w:tab/>
        <w:t xml:space="preserve">Experiența anterioară </w:t>
      </w:r>
      <w:r w:rsidR="007E5BBF">
        <w:rPr>
          <w:rFonts w:ascii="Arial" w:eastAsia="Arial" w:hAnsi="Arial" w:cs="Arial"/>
          <w:b/>
        </w:rPr>
        <w:t>-</w:t>
      </w:r>
      <w:r>
        <w:rPr>
          <w:rFonts w:ascii="Arial" w:eastAsia="Arial" w:hAnsi="Arial" w:cs="Arial"/>
          <w:b/>
        </w:rPr>
        <w:t xml:space="preserve"> proiecte</w:t>
      </w:r>
    </w:p>
    <w:p w:rsidR="006F5109" w:rsidRDefault="006F5109" w:rsidP="006F5109">
      <w:pPr>
        <w:rPr>
          <w:rFonts w:ascii="Arial" w:eastAsia="Arial" w:hAnsi="Arial" w:cs="Arial"/>
        </w:rPr>
      </w:pPr>
    </w:p>
    <w:tbl>
      <w:tblPr>
        <w:tblW w:w="9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9505"/>
      </w:tblGrid>
      <w:tr w:rsidR="006F5109" w:rsidTr="00D107F9">
        <w:trPr>
          <w:trHeight w:val="292"/>
        </w:trPr>
        <w:tc>
          <w:tcPr>
            <w:tcW w:w="9505" w:type="dxa"/>
          </w:tcPr>
          <w:p w:rsidR="006F5109" w:rsidRPr="00FC36E3" w:rsidRDefault="006F5109" w:rsidP="00C64D7D">
            <w:pPr>
              <w:rPr>
                <w:rFonts w:ascii="Arial" w:eastAsia="Arial" w:hAnsi="Arial" w:cs="Arial"/>
                <w:sz w:val="20"/>
                <w:szCs w:val="20"/>
              </w:rPr>
            </w:pPr>
          </w:p>
          <w:p w:rsidR="006F5109" w:rsidRPr="00FC36E3" w:rsidRDefault="006F5109" w:rsidP="00C64D7D">
            <w:pPr>
              <w:rPr>
                <w:rFonts w:ascii="Arial" w:eastAsia="Arial" w:hAnsi="Arial" w:cs="Arial"/>
                <w:sz w:val="20"/>
                <w:szCs w:val="20"/>
              </w:rPr>
            </w:pPr>
          </w:p>
        </w:tc>
      </w:tr>
    </w:tbl>
    <w:p w:rsidR="005C1632" w:rsidRPr="00FA69A0" w:rsidRDefault="005C1632" w:rsidP="005C1632">
      <w:pPr>
        <w:rPr>
          <w:rFonts w:ascii="Arial" w:eastAsia="Arial" w:hAnsi="Arial" w:cs="Arial"/>
          <w:sz w:val="12"/>
          <w:szCs w:val="12"/>
        </w:rPr>
      </w:pPr>
      <w:r w:rsidRPr="00FA69A0">
        <w:rPr>
          <w:rFonts w:ascii="Arial" w:eastAsia="Arial" w:hAnsi="Arial" w:cs="Arial"/>
          <w:sz w:val="12"/>
          <w:szCs w:val="12"/>
        </w:rPr>
        <w:t xml:space="preserve">* </w:t>
      </w:r>
      <w:r>
        <w:rPr>
          <w:rFonts w:ascii="Arial" w:eastAsia="Arial" w:hAnsi="Arial" w:cs="Arial"/>
          <w:sz w:val="12"/>
          <w:szCs w:val="12"/>
        </w:rPr>
        <w:t>pct. 1 și 2</w:t>
      </w:r>
      <w:r w:rsidR="00A17A00" w:rsidRPr="002234E3">
        <w:rPr>
          <w:rStyle w:val="FootnoteReference"/>
          <w:rFonts w:eastAsia="Arial" w:cs="Arial"/>
          <w:b/>
          <w:sz w:val="22"/>
          <w:szCs w:val="22"/>
        </w:rPr>
        <w:footnoteReference w:id="24"/>
      </w:r>
      <w:r>
        <w:rPr>
          <w:rFonts w:ascii="Arial" w:eastAsia="Arial" w:hAnsi="Arial" w:cs="Arial"/>
          <w:sz w:val="12"/>
          <w:szCs w:val="12"/>
        </w:rPr>
        <w:t xml:space="preserve">: </w:t>
      </w:r>
      <w:r w:rsidRPr="00FA69A0">
        <w:rPr>
          <w:rFonts w:ascii="Arial" w:eastAsia="Arial" w:hAnsi="Arial" w:cs="Arial"/>
          <w:sz w:val="12"/>
          <w:szCs w:val="12"/>
        </w:rPr>
        <w:t>fără a depăşi ½ pagină</w:t>
      </w:r>
    </w:p>
    <w:p w:rsidR="006F5109" w:rsidRDefault="006F5109" w:rsidP="006F5109">
      <w:pPr>
        <w:tabs>
          <w:tab w:val="left" w:pos="-720"/>
        </w:tabs>
        <w:spacing w:before="240" w:after="240"/>
        <w:rPr>
          <w:rFonts w:ascii="Arial" w:eastAsia="Arial" w:hAnsi="Arial" w:cs="Arial"/>
          <w:b/>
        </w:rPr>
      </w:pPr>
      <w:r>
        <w:rPr>
          <w:rFonts w:ascii="Arial" w:eastAsia="Arial" w:hAnsi="Arial" w:cs="Arial"/>
          <w:b/>
        </w:rPr>
        <w:t xml:space="preserve">3.Elemente de retrospectivă a proiectelor </w:t>
      </w:r>
      <w:r w:rsidRPr="00E64EAB">
        <w:rPr>
          <w:rFonts w:ascii="Arial" w:eastAsia="Arial" w:hAnsi="Arial" w:cs="Arial"/>
          <w:b/>
          <w:u w:val="single"/>
        </w:rPr>
        <w:t>finan</w:t>
      </w:r>
      <w:r w:rsidR="002234E3">
        <w:rPr>
          <w:rFonts w:ascii="Arial" w:eastAsia="Arial" w:hAnsi="Arial" w:cs="Arial"/>
          <w:b/>
          <w:u w:val="single"/>
        </w:rPr>
        <w:t>ț</w:t>
      </w:r>
      <w:r w:rsidRPr="00E64EAB">
        <w:rPr>
          <w:rFonts w:ascii="Arial" w:eastAsia="Arial" w:hAnsi="Arial" w:cs="Arial"/>
          <w:b/>
          <w:u w:val="single"/>
        </w:rPr>
        <w:t xml:space="preserve">ate </w:t>
      </w:r>
      <w:r>
        <w:rPr>
          <w:rFonts w:ascii="Arial" w:eastAsia="Arial" w:hAnsi="Arial" w:cs="Arial"/>
          <w:b/>
        </w:rPr>
        <w:t>de Ministerul Culturii pe parcursul ultimilor 3 ani</w:t>
      </w:r>
      <w:r w:rsidR="00985985">
        <w:rPr>
          <w:rFonts w:ascii="Arial" w:eastAsia="Arial" w:hAnsi="Arial" w:cs="Arial"/>
          <w:b/>
        </w:rPr>
        <w:t xml:space="preserve"> (2020-2022) - după caz</w:t>
      </w:r>
    </w:p>
    <w:tbl>
      <w:tblPr>
        <w:tblW w:w="9719" w:type="dxa"/>
        <w:tblBorders>
          <w:top w:val="nil"/>
          <w:left w:val="nil"/>
          <w:bottom w:val="nil"/>
          <w:right w:val="nil"/>
          <w:insideH w:val="nil"/>
          <w:insideV w:val="nil"/>
        </w:tblBorders>
        <w:tblLayout w:type="fixed"/>
        <w:tblLook w:val="0600"/>
      </w:tblPr>
      <w:tblGrid>
        <w:gridCol w:w="516"/>
        <w:gridCol w:w="1306"/>
        <w:gridCol w:w="760"/>
        <w:gridCol w:w="1048"/>
        <w:gridCol w:w="6089"/>
      </w:tblGrid>
      <w:tr w:rsidR="006F5109" w:rsidTr="005872ED">
        <w:trPr>
          <w:trHeight w:val="717"/>
        </w:trPr>
        <w:tc>
          <w:tcPr>
            <w:tcW w:w="516" w:type="dxa"/>
            <w:tcBorders>
              <w:top w:val="single" w:sz="8" w:space="0" w:color="000000"/>
              <w:left w:val="single" w:sz="8" w:space="0" w:color="000000"/>
              <w:bottom w:val="single" w:sz="8" w:space="0" w:color="000000"/>
              <w:right w:val="single" w:sz="8" w:space="0" w:color="000000"/>
            </w:tcBorders>
            <w:shd w:val="clear" w:color="auto" w:fill="EEECE1"/>
            <w:tcMar>
              <w:top w:w="100" w:type="dxa"/>
              <w:left w:w="100" w:type="dxa"/>
              <w:bottom w:w="100" w:type="dxa"/>
              <w:right w:w="100" w:type="dxa"/>
            </w:tcMar>
          </w:tcPr>
          <w:p w:rsidR="006F5109" w:rsidRDefault="006F5109" w:rsidP="00C64D7D">
            <w:pPr>
              <w:tabs>
                <w:tab w:val="left" w:pos="-720"/>
              </w:tabs>
              <w:ind w:left="-40"/>
              <w:rPr>
                <w:rFonts w:ascii="Arial" w:eastAsia="Arial" w:hAnsi="Arial" w:cs="Arial"/>
                <w:b/>
                <w:sz w:val="16"/>
                <w:szCs w:val="16"/>
              </w:rPr>
            </w:pPr>
            <w:r>
              <w:rPr>
                <w:rFonts w:ascii="Arial" w:eastAsia="Arial" w:hAnsi="Arial" w:cs="Arial"/>
                <w:b/>
                <w:sz w:val="16"/>
                <w:szCs w:val="16"/>
              </w:rPr>
              <w:t>Nr.</w:t>
            </w:r>
          </w:p>
          <w:p w:rsidR="006F5109" w:rsidRDefault="006F5109" w:rsidP="00C64D7D">
            <w:pPr>
              <w:tabs>
                <w:tab w:val="left" w:pos="-720"/>
              </w:tabs>
              <w:ind w:left="-40"/>
              <w:rPr>
                <w:rFonts w:ascii="Arial" w:eastAsia="Arial" w:hAnsi="Arial" w:cs="Arial"/>
                <w:b/>
                <w:sz w:val="16"/>
                <w:szCs w:val="16"/>
              </w:rPr>
            </w:pPr>
            <w:r>
              <w:rPr>
                <w:rFonts w:ascii="Arial" w:eastAsia="Arial" w:hAnsi="Arial" w:cs="Arial"/>
                <w:b/>
                <w:sz w:val="16"/>
                <w:szCs w:val="16"/>
              </w:rPr>
              <w:t>crt.</w:t>
            </w:r>
          </w:p>
        </w:tc>
        <w:tc>
          <w:tcPr>
            <w:tcW w:w="1306" w:type="dxa"/>
            <w:tcBorders>
              <w:top w:val="single" w:sz="8" w:space="0" w:color="000000"/>
              <w:left w:val="nil"/>
              <w:bottom w:val="single" w:sz="8" w:space="0" w:color="000000"/>
              <w:right w:val="single" w:sz="8" w:space="0" w:color="000000"/>
            </w:tcBorders>
            <w:shd w:val="clear" w:color="auto" w:fill="EEECE1"/>
            <w:tcMar>
              <w:top w:w="100" w:type="dxa"/>
              <w:left w:w="100" w:type="dxa"/>
              <w:bottom w:w="100" w:type="dxa"/>
              <w:right w:w="100" w:type="dxa"/>
            </w:tcMar>
          </w:tcPr>
          <w:p w:rsidR="006F5109" w:rsidRDefault="006F5109" w:rsidP="00C64D7D">
            <w:pPr>
              <w:tabs>
                <w:tab w:val="left" w:pos="-720"/>
              </w:tabs>
              <w:ind w:left="-40"/>
              <w:jc w:val="center"/>
              <w:rPr>
                <w:rFonts w:ascii="Arial" w:eastAsia="Arial" w:hAnsi="Arial" w:cs="Arial"/>
                <w:b/>
                <w:sz w:val="22"/>
                <w:szCs w:val="22"/>
              </w:rPr>
            </w:pPr>
            <w:r>
              <w:rPr>
                <w:rFonts w:ascii="Arial" w:eastAsia="Arial" w:hAnsi="Arial" w:cs="Arial"/>
                <w:b/>
                <w:sz w:val="22"/>
                <w:szCs w:val="22"/>
              </w:rPr>
              <w:t>Nume proiect</w:t>
            </w:r>
          </w:p>
        </w:tc>
        <w:tc>
          <w:tcPr>
            <w:tcW w:w="760" w:type="dxa"/>
            <w:tcBorders>
              <w:top w:val="single" w:sz="8" w:space="0" w:color="000000"/>
              <w:left w:val="nil"/>
              <w:bottom w:val="single" w:sz="8" w:space="0" w:color="000000"/>
              <w:right w:val="single" w:sz="8" w:space="0" w:color="000000"/>
            </w:tcBorders>
            <w:shd w:val="clear" w:color="auto" w:fill="EEECE1"/>
            <w:tcMar>
              <w:top w:w="100" w:type="dxa"/>
              <w:left w:w="100" w:type="dxa"/>
              <w:bottom w:w="100" w:type="dxa"/>
              <w:right w:w="100" w:type="dxa"/>
            </w:tcMar>
          </w:tcPr>
          <w:p w:rsidR="006F5109" w:rsidRDefault="006F5109" w:rsidP="00C64D7D">
            <w:pPr>
              <w:tabs>
                <w:tab w:val="left" w:pos="-720"/>
              </w:tabs>
              <w:ind w:left="-40"/>
              <w:jc w:val="center"/>
              <w:rPr>
                <w:rFonts w:ascii="Arial" w:eastAsia="Arial" w:hAnsi="Arial" w:cs="Arial"/>
                <w:b/>
                <w:sz w:val="22"/>
                <w:szCs w:val="22"/>
              </w:rPr>
            </w:pPr>
            <w:r>
              <w:rPr>
                <w:rFonts w:ascii="Arial" w:eastAsia="Arial" w:hAnsi="Arial" w:cs="Arial"/>
                <w:b/>
                <w:sz w:val="22"/>
                <w:szCs w:val="22"/>
              </w:rPr>
              <w:t>Anul</w:t>
            </w:r>
          </w:p>
        </w:tc>
        <w:tc>
          <w:tcPr>
            <w:tcW w:w="1048" w:type="dxa"/>
            <w:tcBorders>
              <w:top w:val="single" w:sz="8" w:space="0" w:color="000000"/>
              <w:left w:val="nil"/>
              <w:bottom w:val="single" w:sz="8" w:space="0" w:color="000000"/>
              <w:right w:val="single" w:sz="8" w:space="0" w:color="000000"/>
            </w:tcBorders>
            <w:shd w:val="clear" w:color="auto" w:fill="EEECE1"/>
            <w:tcMar>
              <w:top w:w="100" w:type="dxa"/>
              <w:left w:w="100" w:type="dxa"/>
              <w:bottom w:w="100" w:type="dxa"/>
              <w:right w:w="100" w:type="dxa"/>
            </w:tcMar>
          </w:tcPr>
          <w:p w:rsidR="006F5109" w:rsidRDefault="006F5109" w:rsidP="00C64D7D">
            <w:pPr>
              <w:tabs>
                <w:tab w:val="left" w:pos="-720"/>
              </w:tabs>
              <w:ind w:left="-40"/>
              <w:jc w:val="center"/>
              <w:rPr>
                <w:rFonts w:ascii="Arial" w:eastAsia="Arial" w:hAnsi="Arial" w:cs="Arial"/>
                <w:b/>
                <w:sz w:val="22"/>
                <w:szCs w:val="22"/>
              </w:rPr>
            </w:pPr>
            <w:r>
              <w:rPr>
                <w:rFonts w:ascii="Arial" w:eastAsia="Arial" w:hAnsi="Arial" w:cs="Arial"/>
                <w:b/>
                <w:sz w:val="22"/>
                <w:szCs w:val="22"/>
              </w:rPr>
              <w:t>Durata</w:t>
            </w:r>
          </w:p>
        </w:tc>
        <w:tc>
          <w:tcPr>
            <w:tcW w:w="6089" w:type="dxa"/>
            <w:tcBorders>
              <w:top w:val="single" w:sz="8" w:space="0" w:color="000000"/>
              <w:left w:val="nil"/>
              <w:bottom w:val="single" w:sz="8" w:space="0" w:color="000000"/>
              <w:right w:val="single" w:sz="8" w:space="0" w:color="000000"/>
            </w:tcBorders>
            <w:shd w:val="clear" w:color="auto" w:fill="EEECE1"/>
            <w:tcMar>
              <w:top w:w="100" w:type="dxa"/>
              <w:left w:w="100" w:type="dxa"/>
              <w:bottom w:w="100" w:type="dxa"/>
              <w:right w:w="100" w:type="dxa"/>
            </w:tcMar>
          </w:tcPr>
          <w:p w:rsidR="006F5109" w:rsidRPr="00D93B54" w:rsidRDefault="006F5109" w:rsidP="00C64D7D">
            <w:pPr>
              <w:tabs>
                <w:tab w:val="left" w:pos="-720"/>
              </w:tabs>
              <w:ind w:left="-40"/>
              <w:jc w:val="center"/>
              <w:rPr>
                <w:rFonts w:ascii="Arial" w:eastAsia="Arial" w:hAnsi="Arial" w:cs="Arial"/>
                <w:b/>
                <w:sz w:val="18"/>
                <w:szCs w:val="18"/>
              </w:rPr>
            </w:pPr>
            <w:r>
              <w:rPr>
                <w:rFonts w:ascii="Arial" w:eastAsia="Arial" w:hAnsi="Arial" w:cs="Arial"/>
                <w:b/>
                <w:sz w:val="22"/>
                <w:szCs w:val="22"/>
              </w:rPr>
              <w:t>Influențe* ale principalilor indicatori de rezultat aferente proiectelor culturale implementate</w:t>
            </w:r>
          </w:p>
        </w:tc>
      </w:tr>
      <w:tr w:rsidR="006F5109" w:rsidTr="00A50895">
        <w:trPr>
          <w:trHeight w:val="293"/>
        </w:trPr>
        <w:tc>
          <w:tcPr>
            <w:tcW w:w="51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F5109" w:rsidRDefault="006F5109" w:rsidP="00FA69A0">
            <w:pPr>
              <w:tabs>
                <w:tab w:val="left" w:pos="-720"/>
              </w:tabs>
              <w:ind w:left="-40"/>
              <w:rPr>
                <w:rFonts w:ascii="Arial" w:eastAsia="Arial" w:hAnsi="Arial" w:cs="Arial"/>
                <w:b/>
              </w:rPr>
            </w:pPr>
          </w:p>
        </w:tc>
        <w:tc>
          <w:tcPr>
            <w:tcW w:w="1306" w:type="dxa"/>
            <w:tcBorders>
              <w:top w:val="nil"/>
              <w:left w:val="nil"/>
              <w:bottom w:val="single" w:sz="8" w:space="0" w:color="000000"/>
              <w:right w:val="single" w:sz="8" w:space="0" w:color="000000"/>
            </w:tcBorders>
            <w:tcMar>
              <w:top w:w="100" w:type="dxa"/>
              <w:left w:w="100" w:type="dxa"/>
              <w:bottom w:w="100" w:type="dxa"/>
              <w:right w:w="100" w:type="dxa"/>
            </w:tcMar>
          </w:tcPr>
          <w:p w:rsidR="006F5109" w:rsidRDefault="006F5109" w:rsidP="00EB1D40">
            <w:pPr>
              <w:tabs>
                <w:tab w:val="left" w:pos="-720"/>
              </w:tabs>
              <w:jc w:val="both"/>
              <w:rPr>
                <w:rFonts w:ascii="Arial" w:eastAsia="Arial" w:hAnsi="Arial" w:cs="Arial"/>
                <w:b/>
              </w:rPr>
            </w:pPr>
          </w:p>
        </w:tc>
        <w:tc>
          <w:tcPr>
            <w:tcW w:w="760" w:type="dxa"/>
            <w:tcBorders>
              <w:top w:val="nil"/>
              <w:left w:val="nil"/>
              <w:bottom w:val="single" w:sz="8" w:space="0" w:color="000000"/>
              <w:right w:val="single" w:sz="8" w:space="0" w:color="000000"/>
            </w:tcBorders>
            <w:tcMar>
              <w:top w:w="100" w:type="dxa"/>
              <w:left w:w="100" w:type="dxa"/>
              <w:bottom w:w="100" w:type="dxa"/>
              <w:right w:w="100" w:type="dxa"/>
            </w:tcMar>
          </w:tcPr>
          <w:p w:rsidR="006F5109" w:rsidRDefault="006F5109" w:rsidP="00C64D7D">
            <w:pPr>
              <w:tabs>
                <w:tab w:val="left" w:pos="-720"/>
              </w:tabs>
              <w:ind w:left="-40"/>
              <w:jc w:val="center"/>
              <w:rPr>
                <w:rFonts w:ascii="Arial" w:eastAsia="Arial" w:hAnsi="Arial" w:cs="Arial"/>
                <w:b/>
              </w:rPr>
            </w:pPr>
          </w:p>
        </w:tc>
        <w:tc>
          <w:tcPr>
            <w:tcW w:w="1048" w:type="dxa"/>
            <w:tcBorders>
              <w:top w:val="nil"/>
              <w:left w:val="nil"/>
              <w:bottom w:val="single" w:sz="8" w:space="0" w:color="000000"/>
              <w:right w:val="single" w:sz="8" w:space="0" w:color="000000"/>
            </w:tcBorders>
            <w:tcMar>
              <w:top w:w="100" w:type="dxa"/>
              <w:left w:w="100" w:type="dxa"/>
              <w:bottom w:w="100" w:type="dxa"/>
              <w:right w:w="100" w:type="dxa"/>
            </w:tcMar>
          </w:tcPr>
          <w:p w:rsidR="006F5109" w:rsidRDefault="006F5109" w:rsidP="00C64D7D">
            <w:pPr>
              <w:tabs>
                <w:tab w:val="left" w:pos="-720"/>
              </w:tabs>
              <w:ind w:left="-40"/>
              <w:jc w:val="center"/>
              <w:rPr>
                <w:rFonts w:ascii="Arial" w:eastAsia="Arial" w:hAnsi="Arial" w:cs="Arial"/>
                <w:b/>
              </w:rPr>
            </w:pPr>
          </w:p>
        </w:tc>
        <w:tc>
          <w:tcPr>
            <w:tcW w:w="6089" w:type="dxa"/>
            <w:tcBorders>
              <w:top w:val="nil"/>
              <w:left w:val="nil"/>
              <w:bottom w:val="single" w:sz="8" w:space="0" w:color="000000"/>
              <w:right w:val="single" w:sz="8" w:space="0" w:color="000000"/>
            </w:tcBorders>
            <w:tcMar>
              <w:top w:w="100" w:type="dxa"/>
              <w:left w:w="100" w:type="dxa"/>
              <w:bottom w:w="100" w:type="dxa"/>
              <w:right w:w="100" w:type="dxa"/>
            </w:tcMar>
          </w:tcPr>
          <w:p w:rsidR="006F5109" w:rsidRDefault="006F5109" w:rsidP="00C64D7D">
            <w:pPr>
              <w:tabs>
                <w:tab w:val="left" w:pos="-720"/>
              </w:tabs>
              <w:ind w:left="-40"/>
              <w:jc w:val="center"/>
              <w:rPr>
                <w:rFonts w:ascii="Arial" w:eastAsia="Arial" w:hAnsi="Arial" w:cs="Arial"/>
                <w:b/>
              </w:rPr>
            </w:pPr>
          </w:p>
        </w:tc>
      </w:tr>
    </w:tbl>
    <w:p w:rsidR="006F5109" w:rsidRPr="00EB1D40" w:rsidRDefault="00895C5C" w:rsidP="006F5109">
      <w:pPr>
        <w:rPr>
          <w:rFonts w:ascii="Arial" w:eastAsia="Arial" w:hAnsi="Arial" w:cs="Arial"/>
          <w:sz w:val="12"/>
          <w:szCs w:val="12"/>
        </w:rPr>
      </w:pPr>
      <w:r>
        <w:rPr>
          <w:rFonts w:ascii="Arial" w:eastAsia="Arial" w:hAnsi="Arial" w:cs="Arial"/>
          <w:sz w:val="12"/>
          <w:szCs w:val="12"/>
        </w:rPr>
        <w:t>*C</w:t>
      </w:r>
      <w:r w:rsidR="006F5109" w:rsidRPr="00EB1D40">
        <w:rPr>
          <w:rFonts w:ascii="Arial" w:eastAsia="Arial" w:hAnsi="Arial" w:cs="Arial"/>
          <w:sz w:val="12"/>
          <w:szCs w:val="12"/>
        </w:rPr>
        <w:t>reștere/stagnare/diminuare a finanțării publice și private, a surselor complementare de venit, a numărului de beneficiari/zonei de impact, a livrabilelor proiectului (cantit</w:t>
      </w:r>
      <w:r>
        <w:rPr>
          <w:rFonts w:ascii="Arial" w:eastAsia="Arial" w:hAnsi="Arial" w:cs="Arial"/>
          <w:sz w:val="12"/>
          <w:szCs w:val="12"/>
        </w:rPr>
        <w:t>ativ/calitativ,</w:t>
      </w:r>
      <w:r w:rsidR="006F5109" w:rsidRPr="00EB1D40">
        <w:rPr>
          <w:rFonts w:ascii="Arial" w:eastAsia="Arial" w:hAnsi="Arial" w:cs="Arial"/>
          <w:sz w:val="12"/>
          <w:szCs w:val="12"/>
        </w:rPr>
        <w:t>după caz) etc.</w:t>
      </w:r>
    </w:p>
    <w:p w:rsidR="00985985" w:rsidRDefault="00985985" w:rsidP="00985985">
      <w:pPr>
        <w:ind w:left="360" w:hanging="360"/>
        <w:rPr>
          <w:rFonts w:ascii="Arial" w:eastAsia="Arial" w:hAnsi="Arial" w:cs="Arial"/>
          <w:b/>
        </w:rPr>
      </w:pPr>
    </w:p>
    <w:p w:rsidR="00985985" w:rsidRDefault="006F5109" w:rsidP="00985985">
      <w:pPr>
        <w:ind w:left="360" w:hanging="360"/>
        <w:rPr>
          <w:rFonts w:ascii="Arial" w:eastAsia="Arial" w:hAnsi="Arial" w:cs="Arial"/>
          <w:b/>
        </w:rPr>
      </w:pPr>
      <w:r>
        <w:rPr>
          <w:rFonts w:ascii="Arial" w:eastAsia="Arial" w:hAnsi="Arial" w:cs="Arial"/>
          <w:b/>
        </w:rPr>
        <w:t>4.</w:t>
      </w:r>
      <w:r>
        <w:rPr>
          <w:rFonts w:ascii="Arial" w:eastAsia="Arial" w:hAnsi="Arial" w:cs="Arial"/>
          <w:b/>
        </w:rPr>
        <w:tab/>
      </w:r>
      <w:r w:rsidR="00985985">
        <w:rPr>
          <w:rFonts w:ascii="Arial" w:eastAsia="Arial" w:hAnsi="Arial" w:cs="Arial"/>
          <w:b/>
        </w:rPr>
        <w:t xml:space="preserve">Cereri de finanțare depuse la Ministerul Culturii în 2023 - după caz </w:t>
      </w:r>
    </w:p>
    <w:p w:rsidR="00985985" w:rsidRDefault="00985985" w:rsidP="00985985">
      <w:pPr>
        <w:rPr>
          <w:rFonts w:ascii="Arial" w:eastAsia="Arial" w:hAnsi="Arial" w:cs="Arial"/>
          <w:sz w:val="20"/>
          <w:szCs w:val="20"/>
        </w:rPr>
      </w:pPr>
    </w:p>
    <w:tbl>
      <w:tblPr>
        <w:tblW w:w="9498"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tblPr>
      <w:tblGrid>
        <w:gridCol w:w="2678"/>
        <w:gridCol w:w="3418"/>
        <w:gridCol w:w="1559"/>
        <w:gridCol w:w="1843"/>
      </w:tblGrid>
      <w:tr w:rsidR="00985985" w:rsidTr="00D107F9">
        <w:trPr>
          <w:tblHeader/>
        </w:trPr>
        <w:tc>
          <w:tcPr>
            <w:tcW w:w="2678" w:type="dxa"/>
            <w:tcBorders>
              <w:top w:val="single" w:sz="8" w:space="0" w:color="BDC1C6"/>
              <w:left w:val="nil"/>
              <w:bottom w:val="single" w:sz="8" w:space="0" w:color="BDC1C6"/>
              <w:right w:val="single" w:sz="8" w:space="0" w:color="BDC1C6"/>
            </w:tcBorders>
            <w:shd w:val="clear" w:color="auto" w:fill="EEECE1"/>
            <w:tcMar>
              <w:top w:w="100" w:type="dxa"/>
              <w:left w:w="100" w:type="dxa"/>
              <w:bottom w:w="100" w:type="dxa"/>
              <w:right w:w="100" w:type="dxa"/>
            </w:tcMar>
          </w:tcPr>
          <w:p w:rsidR="00985985" w:rsidRPr="00355F36" w:rsidRDefault="00985985" w:rsidP="00F36FAE">
            <w:pPr>
              <w:jc w:val="center"/>
              <w:rPr>
                <w:rFonts w:ascii="Arial" w:eastAsia="Arial" w:hAnsi="Arial" w:cs="Arial"/>
                <w:b/>
                <w:sz w:val="20"/>
                <w:szCs w:val="20"/>
              </w:rPr>
            </w:pPr>
            <w:r w:rsidRPr="00355F36">
              <w:rPr>
                <w:rFonts w:ascii="Arial" w:eastAsia="Arial" w:hAnsi="Arial" w:cs="Arial"/>
                <w:b/>
                <w:sz w:val="20"/>
                <w:szCs w:val="20"/>
              </w:rPr>
              <w:t xml:space="preserve">Cerere de finanțare nr. </w:t>
            </w:r>
          </w:p>
        </w:tc>
        <w:tc>
          <w:tcPr>
            <w:tcW w:w="3418" w:type="dxa"/>
            <w:tcBorders>
              <w:top w:val="single" w:sz="8" w:space="0" w:color="BDC1C6"/>
              <w:left w:val="single" w:sz="8" w:space="0" w:color="BDC1C6"/>
              <w:bottom w:val="single" w:sz="8" w:space="0" w:color="BDC1C6"/>
              <w:right w:val="single" w:sz="8" w:space="0" w:color="BDC1C6"/>
            </w:tcBorders>
            <w:shd w:val="clear" w:color="auto" w:fill="EEECE1"/>
            <w:tcMar>
              <w:top w:w="100" w:type="dxa"/>
              <w:left w:w="100" w:type="dxa"/>
              <w:bottom w:w="100" w:type="dxa"/>
              <w:right w:w="100" w:type="dxa"/>
            </w:tcMar>
          </w:tcPr>
          <w:p w:rsidR="00985985" w:rsidRPr="00355F36" w:rsidRDefault="00985985" w:rsidP="00F36FAE">
            <w:pPr>
              <w:jc w:val="center"/>
              <w:rPr>
                <w:rFonts w:ascii="Arial" w:eastAsia="Arial" w:hAnsi="Arial" w:cs="Arial"/>
                <w:b/>
                <w:sz w:val="20"/>
                <w:szCs w:val="20"/>
              </w:rPr>
            </w:pPr>
            <w:r w:rsidRPr="00355F36">
              <w:rPr>
                <w:rFonts w:ascii="Arial" w:eastAsia="Arial" w:hAnsi="Arial" w:cs="Arial"/>
                <w:b/>
                <w:sz w:val="20"/>
                <w:szCs w:val="20"/>
              </w:rPr>
              <w:t>Denumire proiect</w:t>
            </w:r>
          </w:p>
        </w:tc>
        <w:tc>
          <w:tcPr>
            <w:tcW w:w="1559" w:type="dxa"/>
            <w:tcBorders>
              <w:top w:val="single" w:sz="8" w:space="0" w:color="BDC1C6"/>
              <w:left w:val="single" w:sz="8" w:space="0" w:color="BDC1C6"/>
              <w:bottom w:val="single" w:sz="8" w:space="0" w:color="BDC1C6"/>
              <w:right w:val="single" w:sz="8" w:space="0" w:color="BDC1C6"/>
            </w:tcBorders>
            <w:shd w:val="clear" w:color="auto" w:fill="EEECE1"/>
            <w:tcMar>
              <w:top w:w="100" w:type="dxa"/>
              <w:left w:w="100" w:type="dxa"/>
              <w:bottom w:w="100" w:type="dxa"/>
              <w:right w:w="100" w:type="dxa"/>
            </w:tcMar>
          </w:tcPr>
          <w:p w:rsidR="00985985" w:rsidRPr="00355F36" w:rsidRDefault="00985985" w:rsidP="00F36FAE">
            <w:pPr>
              <w:jc w:val="center"/>
              <w:rPr>
                <w:rFonts w:ascii="Arial" w:eastAsia="Arial" w:hAnsi="Arial" w:cs="Arial"/>
                <w:b/>
                <w:sz w:val="20"/>
                <w:szCs w:val="20"/>
              </w:rPr>
            </w:pPr>
            <w:r w:rsidRPr="00355F36">
              <w:rPr>
                <w:rFonts w:ascii="Arial" w:eastAsia="Arial" w:hAnsi="Arial" w:cs="Arial"/>
                <w:b/>
                <w:sz w:val="20"/>
                <w:szCs w:val="20"/>
              </w:rPr>
              <w:t>Data</w:t>
            </w:r>
          </w:p>
        </w:tc>
        <w:tc>
          <w:tcPr>
            <w:tcW w:w="1843" w:type="dxa"/>
            <w:tcBorders>
              <w:top w:val="single" w:sz="8" w:space="0" w:color="BDC1C6"/>
              <w:left w:val="single" w:sz="8" w:space="0" w:color="BDC1C6"/>
              <w:bottom w:val="single" w:sz="8" w:space="0" w:color="BDC1C6"/>
              <w:right w:val="nil"/>
            </w:tcBorders>
            <w:shd w:val="clear" w:color="auto" w:fill="EEECE1"/>
            <w:tcMar>
              <w:top w:w="100" w:type="dxa"/>
              <w:left w:w="100" w:type="dxa"/>
              <w:bottom w:w="100" w:type="dxa"/>
              <w:right w:w="100" w:type="dxa"/>
            </w:tcMar>
          </w:tcPr>
          <w:p w:rsidR="00985985" w:rsidRPr="00355F36" w:rsidRDefault="00985985" w:rsidP="00F36FAE">
            <w:pPr>
              <w:rPr>
                <w:rFonts w:ascii="Arial" w:eastAsia="Arial" w:hAnsi="Arial" w:cs="Arial"/>
                <w:b/>
                <w:sz w:val="20"/>
                <w:szCs w:val="20"/>
              </w:rPr>
            </w:pPr>
            <w:r w:rsidRPr="00355F36">
              <w:rPr>
                <w:rFonts w:ascii="Arial" w:eastAsia="Arial" w:hAnsi="Arial" w:cs="Arial"/>
                <w:b/>
                <w:sz w:val="20"/>
                <w:szCs w:val="20"/>
              </w:rPr>
              <w:t>Suma solicitată</w:t>
            </w:r>
          </w:p>
        </w:tc>
      </w:tr>
      <w:tr w:rsidR="00985985" w:rsidTr="00D107F9">
        <w:tc>
          <w:tcPr>
            <w:tcW w:w="2678" w:type="dxa"/>
            <w:tcBorders>
              <w:top w:val="single" w:sz="8" w:space="0" w:color="BDC1C6"/>
              <w:left w:val="nil"/>
              <w:bottom w:val="single" w:sz="8" w:space="0" w:color="BDC1C6"/>
              <w:right w:val="single" w:sz="8" w:space="0" w:color="BDC1C6"/>
            </w:tcBorders>
            <w:shd w:val="clear" w:color="auto" w:fill="auto"/>
            <w:tcMar>
              <w:top w:w="100" w:type="dxa"/>
              <w:left w:w="100" w:type="dxa"/>
              <w:bottom w:w="100" w:type="dxa"/>
              <w:right w:w="100" w:type="dxa"/>
            </w:tcMar>
          </w:tcPr>
          <w:p w:rsidR="00985985" w:rsidRPr="00895C5C" w:rsidRDefault="00895C5C" w:rsidP="00F36FAE">
            <w:pPr>
              <w:rPr>
                <w:rFonts w:ascii="Arial" w:eastAsia="Arial" w:hAnsi="Arial" w:cs="Arial"/>
                <w:sz w:val="12"/>
                <w:szCs w:val="12"/>
              </w:rPr>
            </w:pPr>
            <w:r w:rsidRPr="00895C5C">
              <w:rPr>
                <w:rFonts w:ascii="Arial" w:eastAsia="Arial" w:hAnsi="Arial" w:cs="Arial"/>
                <w:sz w:val="12"/>
                <w:szCs w:val="12"/>
              </w:rPr>
              <w:t>*</w:t>
            </w:r>
            <w:r>
              <w:rPr>
                <w:rFonts w:ascii="Arial" w:eastAsia="Arial" w:hAnsi="Arial" w:cs="Arial"/>
                <w:sz w:val="12"/>
                <w:szCs w:val="12"/>
              </w:rPr>
              <w:t xml:space="preserve"> se</w:t>
            </w:r>
            <w:r w:rsidRPr="00895C5C">
              <w:rPr>
                <w:rFonts w:ascii="Arial" w:eastAsia="Arial" w:hAnsi="Arial" w:cs="Arial"/>
                <w:sz w:val="12"/>
                <w:szCs w:val="12"/>
              </w:rPr>
              <w:t xml:space="preserve"> ad</w:t>
            </w:r>
            <w:r>
              <w:rPr>
                <w:rFonts w:ascii="Arial" w:eastAsia="Arial" w:hAnsi="Arial" w:cs="Arial"/>
                <w:sz w:val="12"/>
                <w:szCs w:val="12"/>
              </w:rPr>
              <w:t>augă</w:t>
            </w:r>
            <w:r w:rsidRPr="00895C5C">
              <w:rPr>
                <w:rFonts w:ascii="Arial" w:eastAsia="Arial" w:hAnsi="Arial" w:cs="Arial"/>
                <w:sz w:val="12"/>
                <w:szCs w:val="12"/>
              </w:rPr>
              <w:t xml:space="preserve"> câte rânduri sunt necesare</w:t>
            </w:r>
          </w:p>
        </w:tc>
        <w:tc>
          <w:tcPr>
            <w:tcW w:w="3418" w:type="dxa"/>
            <w:tcBorders>
              <w:top w:val="single" w:sz="8" w:space="0" w:color="BDC1C6"/>
              <w:left w:val="single" w:sz="8" w:space="0" w:color="BDC1C6"/>
              <w:bottom w:val="single" w:sz="8" w:space="0" w:color="BDC1C6"/>
              <w:right w:val="single" w:sz="8" w:space="0" w:color="BDC1C6"/>
            </w:tcBorders>
            <w:shd w:val="clear" w:color="auto" w:fill="auto"/>
            <w:tcMar>
              <w:top w:w="100" w:type="dxa"/>
              <w:left w:w="100" w:type="dxa"/>
              <w:bottom w:w="100" w:type="dxa"/>
              <w:right w:w="100" w:type="dxa"/>
            </w:tcMar>
          </w:tcPr>
          <w:p w:rsidR="00985985" w:rsidRPr="00355F36" w:rsidRDefault="00985985" w:rsidP="00F36FAE">
            <w:pPr>
              <w:rPr>
                <w:rFonts w:ascii="Arial" w:eastAsia="Arial" w:hAnsi="Arial" w:cs="Arial"/>
                <w:sz w:val="20"/>
                <w:szCs w:val="20"/>
              </w:rPr>
            </w:pPr>
          </w:p>
        </w:tc>
        <w:tc>
          <w:tcPr>
            <w:tcW w:w="1559" w:type="dxa"/>
            <w:tcBorders>
              <w:top w:val="single" w:sz="8" w:space="0" w:color="BDC1C6"/>
              <w:left w:val="single" w:sz="8" w:space="0" w:color="BDC1C6"/>
              <w:bottom w:val="single" w:sz="8" w:space="0" w:color="BDC1C6"/>
              <w:right w:val="single" w:sz="8" w:space="0" w:color="BDC1C6"/>
            </w:tcBorders>
            <w:shd w:val="clear" w:color="auto" w:fill="auto"/>
            <w:tcMar>
              <w:top w:w="100" w:type="dxa"/>
              <w:left w:w="100" w:type="dxa"/>
              <w:bottom w:w="100" w:type="dxa"/>
              <w:right w:w="100" w:type="dxa"/>
            </w:tcMar>
          </w:tcPr>
          <w:p w:rsidR="00985985" w:rsidRPr="00355F36" w:rsidRDefault="00985985" w:rsidP="00F36FAE">
            <w:pPr>
              <w:rPr>
                <w:rFonts w:ascii="Arial" w:eastAsia="Arial" w:hAnsi="Arial" w:cs="Arial"/>
                <w:sz w:val="20"/>
                <w:szCs w:val="20"/>
              </w:rPr>
            </w:pPr>
          </w:p>
        </w:tc>
        <w:tc>
          <w:tcPr>
            <w:tcW w:w="1843" w:type="dxa"/>
            <w:tcBorders>
              <w:top w:val="single" w:sz="8" w:space="0" w:color="BDC1C6"/>
              <w:left w:val="single" w:sz="8" w:space="0" w:color="BDC1C6"/>
              <w:bottom w:val="single" w:sz="8" w:space="0" w:color="BDC1C6"/>
              <w:right w:val="nil"/>
            </w:tcBorders>
            <w:shd w:val="clear" w:color="auto" w:fill="auto"/>
            <w:tcMar>
              <w:top w:w="100" w:type="dxa"/>
              <w:left w:w="100" w:type="dxa"/>
              <w:bottom w:w="100" w:type="dxa"/>
              <w:right w:w="100" w:type="dxa"/>
            </w:tcMar>
          </w:tcPr>
          <w:p w:rsidR="00985985" w:rsidRPr="00355F36" w:rsidRDefault="00985985" w:rsidP="00F36FAE">
            <w:pPr>
              <w:rPr>
                <w:rFonts w:ascii="Arial" w:eastAsia="Arial" w:hAnsi="Arial" w:cs="Arial"/>
                <w:sz w:val="20"/>
                <w:szCs w:val="20"/>
              </w:rPr>
            </w:pPr>
          </w:p>
        </w:tc>
      </w:tr>
    </w:tbl>
    <w:p w:rsidR="00985985" w:rsidRDefault="00985985" w:rsidP="006F5109">
      <w:pPr>
        <w:ind w:left="360" w:hanging="360"/>
        <w:rPr>
          <w:rFonts w:ascii="Arial" w:eastAsia="Arial" w:hAnsi="Arial" w:cs="Arial"/>
          <w:b/>
        </w:rPr>
      </w:pPr>
    </w:p>
    <w:p w:rsidR="006F5109" w:rsidRPr="001C6A95" w:rsidRDefault="00895C5C" w:rsidP="006F5109">
      <w:pPr>
        <w:ind w:left="360" w:hanging="360"/>
        <w:rPr>
          <w:rFonts w:ascii="Arial" w:eastAsia="Arial" w:hAnsi="Arial" w:cs="Arial"/>
          <w:b/>
        </w:rPr>
      </w:pPr>
      <w:r>
        <w:rPr>
          <w:rFonts w:ascii="Arial" w:eastAsia="Arial" w:hAnsi="Arial" w:cs="Arial"/>
          <w:b/>
        </w:rPr>
        <w:t xml:space="preserve">5. </w:t>
      </w:r>
      <w:r w:rsidR="006F5109">
        <w:rPr>
          <w:rFonts w:ascii="Arial" w:eastAsia="Arial" w:hAnsi="Arial" w:cs="Arial"/>
          <w:b/>
        </w:rPr>
        <w:t xml:space="preserve">Scurtă biografie a membrilor </w:t>
      </w:r>
      <w:r w:rsidR="006F5109" w:rsidRPr="00F76189">
        <w:rPr>
          <w:rFonts w:ascii="Arial" w:eastAsia="Arial" w:hAnsi="Arial" w:cs="Arial"/>
          <w:b/>
        </w:rPr>
        <w:t xml:space="preserve">echipei </w:t>
      </w:r>
      <w:r w:rsidR="006F5109">
        <w:rPr>
          <w:rFonts w:ascii="Arial" w:eastAsia="Arial" w:hAnsi="Arial" w:cs="Arial"/>
          <w:b/>
        </w:rPr>
        <w:t xml:space="preserve">proiect. </w:t>
      </w:r>
    </w:p>
    <w:tbl>
      <w:tblPr>
        <w:tblW w:w="96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9645"/>
      </w:tblGrid>
      <w:tr w:rsidR="006F5109" w:rsidTr="00994677">
        <w:trPr>
          <w:trHeight w:val="575"/>
        </w:trPr>
        <w:tc>
          <w:tcPr>
            <w:tcW w:w="9645" w:type="dxa"/>
          </w:tcPr>
          <w:p w:rsidR="006F5109" w:rsidRPr="00FC36E3" w:rsidRDefault="006F5109" w:rsidP="00C64D7D">
            <w:pPr>
              <w:rPr>
                <w:rFonts w:ascii="Arial" w:eastAsia="Arial" w:hAnsi="Arial" w:cs="Arial"/>
                <w:sz w:val="20"/>
                <w:szCs w:val="20"/>
              </w:rPr>
            </w:pPr>
          </w:p>
        </w:tc>
      </w:tr>
    </w:tbl>
    <w:p w:rsidR="00FA69A0" w:rsidRDefault="00FA69A0">
      <w:pPr>
        <w:rPr>
          <w:rFonts w:ascii="Arial" w:eastAsia="Arial" w:hAnsi="Arial" w:cs="Arial"/>
          <w:sz w:val="12"/>
          <w:szCs w:val="12"/>
        </w:rPr>
      </w:pPr>
      <w:r w:rsidRPr="00895C5C">
        <w:rPr>
          <w:rFonts w:ascii="Arial" w:eastAsia="Arial" w:hAnsi="Arial" w:cs="Arial"/>
          <w:sz w:val="12"/>
          <w:szCs w:val="12"/>
        </w:rPr>
        <w:t>*</w:t>
      </w:r>
      <w:r>
        <w:rPr>
          <w:rFonts w:ascii="Arial" w:eastAsia="Arial" w:hAnsi="Arial" w:cs="Arial"/>
          <w:sz w:val="12"/>
          <w:szCs w:val="12"/>
        </w:rPr>
        <w:t xml:space="preserve"> </w:t>
      </w:r>
      <w:r w:rsidRPr="00FA69A0">
        <w:rPr>
          <w:rFonts w:ascii="Arial" w:eastAsia="Arial" w:hAnsi="Arial" w:cs="Arial"/>
          <w:sz w:val="12"/>
          <w:szCs w:val="12"/>
        </w:rPr>
        <w:t>fără a depăşi ½ pagină</w:t>
      </w:r>
    </w:p>
    <w:p w:rsidR="00895C5C" w:rsidRDefault="009A631B">
      <w:pPr>
        <w:rPr>
          <w:rFonts w:ascii="Arial" w:eastAsia="Arial" w:hAnsi="Arial" w:cs="Arial"/>
          <w:b/>
        </w:rPr>
      </w:pPr>
      <w:r>
        <w:rPr>
          <w:rFonts w:ascii="Arial" w:eastAsia="Arial" w:hAnsi="Arial" w:cs="Arial"/>
          <w:b/>
        </w:rPr>
        <w:tab/>
        <w:t xml:space="preserve">  </w:t>
      </w:r>
      <w:r w:rsidR="00881685">
        <w:rPr>
          <w:rFonts w:ascii="Arial" w:eastAsia="Arial" w:hAnsi="Arial" w:cs="Arial"/>
          <w:b/>
        </w:rPr>
        <w:t xml:space="preserve">                         </w:t>
      </w:r>
    </w:p>
    <w:p w:rsidR="007E5BBF" w:rsidRDefault="009A631B" w:rsidP="007E5BBF">
      <w:pPr>
        <w:rPr>
          <w:rFonts w:ascii="Arial" w:eastAsia="Arial" w:hAnsi="Arial" w:cs="Arial"/>
          <w:b/>
        </w:rPr>
      </w:pPr>
      <w:r>
        <w:rPr>
          <w:rFonts w:ascii="Arial" w:eastAsia="Arial" w:hAnsi="Arial" w:cs="Arial"/>
          <w:b/>
        </w:rPr>
        <w:t>VI.</w:t>
      </w:r>
      <w:r w:rsidR="008F27E7">
        <w:rPr>
          <w:rFonts w:ascii="Arial" w:eastAsia="Arial" w:hAnsi="Arial" w:cs="Arial"/>
          <w:b/>
        </w:rPr>
        <w:t xml:space="preserve"> DECLARAŢI</w:t>
      </w:r>
      <w:r w:rsidR="002A5A1C">
        <w:rPr>
          <w:rFonts w:ascii="Arial" w:eastAsia="Arial" w:hAnsi="Arial" w:cs="Arial"/>
          <w:b/>
        </w:rPr>
        <w:t>I</w:t>
      </w:r>
      <w:r w:rsidR="008F27E7">
        <w:rPr>
          <w:rFonts w:ascii="Arial" w:eastAsia="Arial" w:hAnsi="Arial" w:cs="Arial"/>
          <w:b/>
        </w:rPr>
        <w:t>*</w:t>
      </w:r>
      <w:r w:rsidRPr="00232C7F">
        <w:rPr>
          <w:rFonts w:ascii="Arial" w:eastAsia="Arial" w:hAnsi="Arial" w:cs="Arial"/>
          <w:b/>
        </w:rPr>
        <w:t xml:space="preserve"> </w:t>
      </w:r>
      <w:r>
        <w:rPr>
          <w:rFonts w:ascii="Arial" w:eastAsia="Arial" w:hAnsi="Arial" w:cs="Arial"/>
          <w:b/>
        </w:rPr>
        <w:t>PE PROPRIA RĂSPUNDERE</w:t>
      </w:r>
      <w:r w:rsidR="007E5BBF">
        <w:rPr>
          <w:rFonts w:ascii="Arial" w:eastAsia="Arial" w:hAnsi="Arial" w:cs="Arial"/>
          <w:b/>
        </w:rPr>
        <w:t xml:space="preserve"> </w:t>
      </w:r>
    </w:p>
    <w:p w:rsidR="00D107F9" w:rsidRPr="007E5BBF" w:rsidRDefault="007E5BBF" w:rsidP="007E5BBF">
      <w:pPr>
        <w:rPr>
          <w:rFonts w:ascii="Arial" w:eastAsia="Arial" w:hAnsi="Arial" w:cs="Arial"/>
          <w:b/>
        </w:rPr>
      </w:pPr>
      <w:r>
        <w:rPr>
          <w:rFonts w:ascii="Arial" w:eastAsia="Arial" w:hAnsi="Arial" w:cs="Arial"/>
          <w:b/>
        </w:rPr>
        <w:t>*</w:t>
      </w:r>
      <w:r w:rsidR="00D107F9" w:rsidRPr="00895C5C">
        <w:rPr>
          <w:rFonts w:ascii="Arial" w:eastAsia="Arial" w:hAnsi="Arial" w:cs="Arial"/>
          <w:b/>
          <w:color w:val="000000"/>
          <w:sz w:val="12"/>
          <w:szCs w:val="12"/>
        </w:rPr>
        <w:t xml:space="preserve">Bifarea și, după caz, justificarea </w:t>
      </w:r>
      <w:r w:rsidR="00D6362B">
        <w:rPr>
          <w:rFonts w:ascii="Arial" w:eastAsia="Arial" w:hAnsi="Arial" w:cs="Arial"/>
        </w:rPr>
        <w:fldChar w:fldCharType="begin">
          <w:ffData>
            <w:name w:val="Check13"/>
            <w:enabled/>
            <w:calcOnExit w:val="0"/>
            <w:checkBox>
              <w:sizeAuto/>
              <w:default w:val="0"/>
            </w:checkBox>
          </w:ffData>
        </w:fldChar>
      </w:r>
      <w:r w:rsidR="00D107F9">
        <w:rPr>
          <w:rFonts w:ascii="Arial" w:eastAsia="Arial" w:hAnsi="Arial" w:cs="Arial"/>
        </w:rPr>
        <w:instrText xml:space="preserve"> FORMCHECKBOX </w:instrText>
      </w:r>
      <w:r w:rsidR="00D6362B">
        <w:rPr>
          <w:rFonts w:ascii="Arial" w:eastAsia="Arial" w:hAnsi="Arial" w:cs="Arial"/>
        </w:rPr>
      </w:r>
      <w:r w:rsidR="00D6362B">
        <w:rPr>
          <w:rFonts w:ascii="Arial" w:eastAsia="Arial" w:hAnsi="Arial" w:cs="Arial"/>
        </w:rPr>
        <w:fldChar w:fldCharType="separate"/>
      </w:r>
      <w:r w:rsidR="00D6362B">
        <w:rPr>
          <w:rFonts w:ascii="Arial" w:eastAsia="Arial" w:hAnsi="Arial" w:cs="Arial"/>
        </w:rPr>
        <w:fldChar w:fldCharType="end"/>
      </w:r>
      <w:r w:rsidR="00D107F9" w:rsidRPr="00895C5C">
        <w:rPr>
          <w:rFonts w:ascii="Arial" w:eastAsia="Arial" w:hAnsi="Arial" w:cs="Arial"/>
          <w:b/>
          <w:color w:val="000000"/>
          <w:sz w:val="12"/>
          <w:szCs w:val="12"/>
        </w:rPr>
        <w:t xml:space="preserve"> căsuțel</w:t>
      </w:r>
      <w:r w:rsidR="00D107F9">
        <w:rPr>
          <w:rFonts w:ascii="Arial" w:eastAsia="Arial" w:hAnsi="Arial" w:cs="Arial"/>
          <w:b/>
          <w:color w:val="000000"/>
          <w:sz w:val="12"/>
          <w:szCs w:val="12"/>
        </w:rPr>
        <w:t>or</w:t>
      </w:r>
      <w:r w:rsidR="00D107F9" w:rsidRPr="00895C5C">
        <w:rPr>
          <w:rFonts w:ascii="Arial" w:eastAsia="Arial" w:hAnsi="Arial" w:cs="Arial"/>
          <w:b/>
          <w:color w:val="000000"/>
          <w:sz w:val="12"/>
          <w:szCs w:val="12"/>
        </w:rPr>
        <w:t xml:space="preserve"> </w:t>
      </w:r>
      <w:r w:rsidR="00D107F9">
        <w:rPr>
          <w:rFonts w:ascii="Arial" w:eastAsia="Arial" w:hAnsi="Arial" w:cs="Arial"/>
          <w:b/>
          <w:color w:val="000000"/>
          <w:sz w:val="12"/>
          <w:szCs w:val="12"/>
        </w:rPr>
        <w:t xml:space="preserve">potrivite </w:t>
      </w:r>
      <w:r w:rsidR="00D107F9" w:rsidRPr="00895C5C">
        <w:rPr>
          <w:rFonts w:ascii="Arial" w:eastAsia="Arial" w:hAnsi="Arial" w:cs="Arial"/>
          <w:b/>
          <w:color w:val="000000"/>
          <w:sz w:val="12"/>
          <w:szCs w:val="12"/>
        </w:rPr>
        <w:t>din cuprinsul declaraț</w:t>
      </w:r>
      <w:r w:rsidR="00D107F9">
        <w:rPr>
          <w:rFonts w:ascii="Arial" w:eastAsia="Arial" w:hAnsi="Arial" w:cs="Arial"/>
          <w:b/>
          <w:color w:val="000000"/>
          <w:sz w:val="12"/>
          <w:szCs w:val="12"/>
        </w:rPr>
        <w:t xml:space="preserve">iilor are CARACTER OBLIGATORIU, nerespectarea conducând la </w:t>
      </w:r>
      <w:r w:rsidR="00D107F9" w:rsidRPr="00D107F9">
        <w:rPr>
          <w:rFonts w:ascii="Arial" w:eastAsia="Arial" w:hAnsi="Arial" w:cs="Arial"/>
          <w:b/>
          <w:sz w:val="12"/>
          <w:szCs w:val="12"/>
        </w:rPr>
        <w:t>respingerea cererii.</w:t>
      </w:r>
      <w:r>
        <w:rPr>
          <w:rFonts w:ascii="Arial" w:eastAsia="Arial" w:hAnsi="Arial" w:cs="Arial"/>
          <w:b/>
          <w:sz w:val="12"/>
          <w:szCs w:val="12"/>
        </w:rPr>
        <w:t xml:space="preserve"> </w:t>
      </w:r>
      <w:r w:rsidR="00BD6E5D">
        <w:rPr>
          <w:rFonts w:ascii="Arial" w:eastAsia="Arial" w:hAnsi="Arial" w:cs="Arial"/>
          <w:b/>
          <w:sz w:val="12"/>
          <w:szCs w:val="12"/>
        </w:rPr>
        <w:t xml:space="preserve">Pagina trebuie </w:t>
      </w:r>
      <w:r w:rsidR="00BD6E5D">
        <w:rPr>
          <w:rFonts w:ascii="Arial" w:eastAsia="Arial" w:hAnsi="Arial" w:cs="Arial"/>
          <w:b/>
          <w:sz w:val="12"/>
          <w:szCs w:val="12"/>
        </w:rPr>
        <w:lastRenderedPageBreak/>
        <w:t>formatată</w:t>
      </w:r>
      <w:r>
        <w:rPr>
          <w:rFonts w:ascii="Arial" w:eastAsia="Arial" w:hAnsi="Arial" w:cs="Arial"/>
          <w:b/>
          <w:sz w:val="12"/>
          <w:szCs w:val="12"/>
        </w:rPr>
        <w:t xml:space="preserve"> astfel încât</w:t>
      </w:r>
      <w:r w:rsidR="00BD6E5D">
        <w:rPr>
          <w:rFonts w:ascii="Arial" w:eastAsia="Arial" w:hAnsi="Arial" w:cs="Arial"/>
          <w:b/>
          <w:sz w:val="12"/>
          <w:szCs w:val="12"/>
        </w:rPr>
        <w:t xml:space="preserve"> să conțină</w:t>
      </w:r>
      <w:r>
        <w:rPr>
          <w:rFonts w:ascii="Arial" w:eastAsia="Arial" w:hAnsi="Arial" w:cs="Arial"/>
          <w:b/>
          <w:sz w:val="12"/>
          <w:szCs w:val="12"/>
        </w:rPr>
        <w:t xml:space="preserve"> inclusiv semnătura</w:t>
      </w:r>
      <w:r w:rsidR="00BD6E5D">
        <w:rPr>
          <w:rFonts w:ascii="Arial" w:eastAsia="Arial" w:hAnsi="Arial" w:cs="Arial"/>
          <w:b/>
          <w:sz w:val="12"/>
          <w:szCs w:val="12"/>
        </w:rPr>
        <w:t xml:space="preserve"> solicitantului</w:t>
      </w:r>
      <w:r w:rsidR="006B1D5C">
        <w:rPr>
          <w:rFonts w:ascii="Arial" w:eastAsia="Arial" w:hAnsi="Arial" w:cs="Arial"/>
          <w:b/>
          <w:sz w:val="12"/>
          <w:szCs w:val="12"/>
        </w:rPr>
        <w:t xml:space="preserve"> sau, după caz, în versiunea PDF de transmitere să fie semnată și prima pagină.</w:t>
      </w:r>
      <w:r>
        <w:rPr>
          <w:rFonts w:ascii="Arial" w:eastAsia="Arial" w:hAnsi="Arial" w:cs="Arial"/>
          <w:b/>
          <w:sz w:val="12"/>
          <w:szCs w:val="12"/>
        </w:rPr>
        <w:t xml:space="preserve"> </w:t>
      </w:r>
    </w:p>
    <w:p w:rsidR="002A5A1C" w:rsidRDefault="00EE52FC" w:rsidP="00AC44AC">
      <w:pPr>
        <w:numPr>
          <w:ilvl w:val="0"/>
          <w:numId w:val="6"/>
        </w:numPr>
        <w:rPr>
          <w:rFonts w:ascii="Arial" w:eastAsia="Arial" w:hAnsi="Arial" w:cs="Arial"/>
          <w:b/>
        </w:rPr>
      </w:pPr>
      <w:r>
        <w:rPr>
          <w:rFonts w:ascii="Arial" w:eastAsia="Arial" w:hAnsi="Arial" w:cs="Arial"/>
          <w:b/>
        </w:rPr>
        <w:t>Anexa nr. 2. a: Declarație p</w:t>
      </w:r>
      <w:r w:rsidR="00D107F9">
        <w:rPr>
          <w:rFonts w:ascii="Arial" w:eastAsia="Arial" w:hAnsi="Arial" w:cs="Arial"/>
          <w:b/>
        </w:rPr>
        <w:t xml:space="preserve">ersoane juridice (inclusiv </w:t>
      </w:r>
      <w:r w:rsidR="00D107F9">
        <w:rPr>
          <w:rFonts w:ascii="Arial" w:eastAsia="Arial" w:hAnsi="Arial" w:cs="Arial"/>
        </w:rPr>
        <w:t>PFA/AF/II):</w:t>
      </w:r>
    </w:p>
    <w:p w:rsidR="0075337C" w:rsidRDefault="0022405A" w:rsidP="00D107F9">
      <w:pPr>
        <w:rPr>
          <w:rFonts w:ascii="Arial" w:eastAsia="Arial" w:hAnsi="Arial" w:cs="Arial"/>
          <w:b/>
        </w:rPr>
      </w:pPr>
      <w:r>
        <w:rPr>
          <w:rFonts w:ascii="Arial" w:eastAsia="Arial" w:hAnsi="Arial" w:cs="Arial"/>
          <w:b/>
        </w:rPr>
        <w:t xml:space="preserve">Subsemnatul </w:t>
      </w:r>
    </w:p>
    <w:p w:rsidR="0075337C" w:rsidRPr="00F76189" w:rsidRDefault="008F27E7" w:rsidP="008F27E7">
      <w:pPr>
        <w:ind w:left="540" w:firstLine="360"/>
        <w:rPr>
          <w:rFonts w:ascii="Arial" w:eastAsia="Arial" w:hAnsi="Arial" w:cs="Arial"/>
          <w:sz w:val="12"/>
          <w:szCs w:val="12"/>
        </w:rPr>
      </w:pPr>
      <w:r w:rsidRPr="00F76189">
        <w:rPr>
          <w:rFonts w:ascii="Arial" w:eastAsia="Arial" w:hAnsi="Arial" w:cs="Arial"/>
          <w:sz w:val="12"/>
          <w:szCs w:val="12"/>
        </w:rPr>
        <w:t>datele de identificare ale declarantului (CNP/</w:t>
      </w:r>
      <w:r w:rsidR="0022405A" w:rsidRPr="00F76189">
        <w:rPr>
          <w:rFonts w:ascii="Arial" w:eastAsia="Arial" w:hAnsi="Arial" w:cs="Arial"/>
          <w:sz w:val="12"/>
          <w:szCs w:val="12"/>
        </w:rPr>
        <w:t>CI seria</w:t>
      </w:r>
      <w:r w:rsidRPr="00F76189">
        <w:rPr>
          <w:rFonts w:ascii="Arial" w:eastAsia="Arial" w:hAnsi="Arial" w:cs="Arial"/>
          <w:sz w:val="12"/>
          <w:szCs w:val="12"/>
        </w:rPr>
        <w:t>/</w:t>
      </w:r>
      <w:r w:rsidR="0022405A" w:rsidRPr="00F76189">
        <w:rPr>
          <w:rFonts w:ascii="Arial" w:eastAsia="Arial" w:hAnsi="Arial" w:cs="Arial"/>
          <w:sz w:val="12"/>
          <w:szCs w:val="12"/>
        </w:rPr>
        <w:t>nr.</w:t>
      </w:r>
      <w:r w:rsidRPr="00F76189">
        <w:rPr>
          <w:rFonts w:ascii="Arial" w:eastAsia="Arial" w:hAnsi="Arial" w:cs="Arial"/>
          <w:sz w:val="12"/>
          <w:szCs w:val="12"/>
        </w:rPr>
        <w:t>/</w:t>
      </w:r>
      <w:r w:rsidR="0022405A" w:rsidRPr="00F76189">
        <w:rPr>
          <w:rFonts w:ascii="Arial" w:eastAsia="Arial" w:hAnsi="Arial" w:cs="Arial"/>
          <w:sz w:val="12"/>
          <w:szCs w:val="12"/>
        </w:rPr>
        <w:t>eliberată de</w:t>
      </w:r>
      <w:r w:rsidRPr="00F76189">
        <w:rPr>
          <w:rFonts w:ascii="Arial" w:eastAsia="Arial" w:hAnsi="Arial" w:cs="Arial"/>
          <w:sz w:val="12"/>
          <w:szCs w:val="12"/>
        </w:rPr>
        <w:t>/</w:t>
      </w:r>
      <w:r w:rsidR="0022405A" w:rsidRPr="00F76189">
        <w:rPr>
          <w:rFonts w:ascii="Arial" w:eastAsia="Arial" w:hAnsi="Arial" w:cs="Arial"/>
          <w:sz w:val="12"/>
          <w:szCs w:val="12"/>
        </w:rPr>
        <w:t>la data de</w:t>
      </w:r>
      <w:r w:rsidRPr="00F76189">
        <w:rPr>
          <w:rFonts w:ascii="Arial" w:eastAsia="Arial" w:hAnsi="Arial" w:cs="Arial"/>
          <w:sz w:val="12"/>
          <w:szCs w:val="12"/>
        </w:rPr>
        <w:t>/</w:t>
      </w:r>
      <w:r w:rsidR="00895C5C" w:rsidRPr="00F76189">
        <w:rPr>
          <w:rFonts w:ascii="Arial" w:eastAsia="Arial" w:hAnsi="Arial" w:cs="Arial"/>
          <w:sz w:val="12"/>
          <w:szCs w:val="12"/>
        </w:rPr>
        <w:t>Domiciliat în:</w:t>
      </w:r>
      <w:r w:rsidRPr="00F76189">
        <w:rPr>
          <w:rFonts w:ascii="Arial" w:eastAsia="Arial" w:hAnsi="Arial" w:cs="Arial"/>
          <w:sz w:val="12"/>
          <w:szCs w:val="12"/>
        </w:rPr>
        <w:t>/</w:t>
      </w:r>
      <w:r w:rsidR="0022405A" w:rsidRPr="00F76189">
        <w:rPr>
          <w:rFonts w:ascii="Arial" w:eastAsia="Arial" w:hAnsi="Arial" w:cs="Arial"/>
          <w:sz w:val="12"/>
          <w:szCs w:val="12"/>
        </w:rPr>
        <w:t>Localitate:</w:t>
      </w:r>
      <w:r w:rsidRPr="00F76189">
        <w:rPr>
          <w:rFonts w:ascii="Arial" w:eastAsia="Arial" w:hAnsi="Arial" w:cs="Arial"/>
          <w:sz w:val="12"/>
          <w:szCs w:val="12"/>
        </w:rPr>
        <w:t>/</w:t>
      </w:r>
      <w:r w:rsidR="0022405A" w:rsidRPr="00F76189">
        <w:rPr>
          <w:rFonts w:ascii="Arial" w:eastAsia="Arial" w:hAnsi="Arial" w:cs="Arial"/>
          <w:sz w:val="12"/>
          <w:szCs w:val="12"/>
        </w:rPr>
        <w:t>Judeţ:</w:t>
      </w:r>
      <w:r w:rsidRPr="00F76189">
        <w:rPr>
          <w:rFonts w:ascii="Arial" w:eastAsia="Arial" w:hAnsi="Arial" w:cs="Arial"/>
          <w:sz w:val="12"/>
          <w:szCs w:val="12"/>
        </w:rPr>
        <w:t>/str./nr.</w:t>
      </w:r>
      <w:r w:rsidR="0022405A" w:rsidRPr="00F76189">
        <w:rPr>
          <w:rFonts w:ascii="Arial" w:eastAsia="Arial" w:hAnsi="Arial" w:cs="Arial"/>
          <w:sz w:val="12"/>
          <w:szCs w:val="12"/>
        </w:rPr>
        <w:t>:</w:t>
      </w:r>
      <w:r w:rsidRPr="00F76189">
        <w:rPr>
          <w:rFonts w:ascii="Arial" w:eastAsia="Arial" w:hAnsi="Arial" w:cs="Arial"/>
          <w:sz w:val="12"/>
          <w:szCs w:val="12"/>
        </w:rPr>
        <w:t>/</w:t>
      </w:r>
      <w:r w:rsidR="0022405A" w:rsidRPr="00F76189">
        <w:rPr>
          <w:rFonts w:ascii="Arial" w:eastAsia="Arial" w:hAnsi="Arial" w:cs="Arial"/>
          <w:sz w:val="12"/>
          <w:szCs w:val="12"/>
        </w:rPr>
        <w:t xml:space="preserve"> tel.</w:t>
      </w:r>
      <w:r w:rsidR="00895C5C" w:rsidRPr="00F76189">
        <w:rPr>
          <w:rFonts w:ascii="Arial" w:eastAsia="Arial" w:hAnsi="Arial" w:cs="Arial"/>
          <w:sz w:val="12"/>
          <w:szCs w:val="12"/>
        </w:rPr>
        <w:t>fix/m</w:t>
      </w:r>
      <w:r w:rsidR="0022405A" w:rsidRPr="00F76189">
        <w:rPr>
          <w:rFonts w:ascii="Arial" w:eastAsia="Arial" w:hAnsi="Arial" w:cs="Arial"/>
          <w:sz w:val="12"/>
          <w:szCs w:val="12"/>
        </w:rPr>
        <w:t>obil</w:t>
      </w:r>
      <w:r w:rsidRPr="00F76189">
        <w:rPr>
          <w:rFonts w:ascii="Arial" w:eastAsia="Arial" w:hAnsi="Arial" w:cs="Arial"/>
          <w:sz w:val="12"/>
          <w:szCs w:val="12"/>
        </w:rPr>
        <w:t>/</w:t>
      </w:r>
      <w:r w:rsidR="0022405A" w:rsidRPr="00F76189">
        <w:rPr>
          <w:rFonts w:ascii="Arial" w:eastAsia="Arial" w:hAnsi="Arial" w:cs="Arial"/>
          <w:sz w:val="12"/>
          <w:szCs w:val="12"/>
        </w:rPr>
        <w:t>e-mail:</w:t>
      </w:r>
      <w:r w:rsidRPr="00F76189">
        <w:rPr>
          <w:rFonts w:ascii="Arial" w:eastAsia="Arial" w:hAnsi="Arial" w:cs="Arial"/>
          <w:sz w:val="12"/>
          <w:szCs w:val="12"/>
        </w:rPr>
        <w:t>/</w:t>
      </w:r>
      <w:r w:rsidR="0022405A" w:rsidRPr="00F76189">
        <w:rPr>
          <w:rFonts w:ascii="Arial" w:eastAsia="Arial" w:hAnsi="Arial" w:cs="Arial"/>
          <w:sz w:val="12"/>
          <w:szCs w:val="12"/>
        </w:rPr>
        <w:t>website</w:t>
      </w:r>
      <w:r w:rsidRPr="00F76189">
        <w:rPr>
          <w:rFonts w:ascii="Arial" w:eastAsia="Arial" w:hAnsi="Arial" w:cs="Arial"/>
          <w:sz w:val="12"/>
          <w:szCs w:val="12"/>
        </w:rPr>
        <w:t>)</w:t>
      </w:r>
    </w:p>
    <w:p w:rsidR="0075337C" w:rsidRPr="009A631B" w:rsidRDefault="007E5BBF" w:rsidP="00F76189">
      <w:pPr>
        <w:rPr>
          <w:rFonts w:ascii="Arial" w:eastAsia="Arial" w:hAnsi="Arial" w:cs="Arial"/>
          <w:b/>
        </w:rPr>
      </w:pPr>
      <w:r>
        <w:rPr>
          <w:rFonts w:ascii="Arial" w:eastAsia="Arial" w:hAnsi="Arial" w:cs="Arial"/>
          <w:b/>
        </w:rPr>
        <w:t xml:space="preserve">având calitatea </w:t>
      </w:r>
      <w:r w:rsidR="0022405A" w:rsidRPr="009A631B">
        <w:rPr>
          <w:rFonts w:ascii="Arial" w:eastAsia="Arial" w:hAnsi="Arial" w:cs="Arial"/>
          <w:b/>
        </w:rPr>
        <w:t>de</w:t>
      </w:r>
      <w:r w:rsidR="00895C5C" w:rsidRPr="00895C5C">
        <w:rPr>
          <w:rFonts w:ascii="Arial" w:eastAsia="Arial" w:hAnsi="Arial" w:cs="Arial"/>
        </w:rPr>
        <w:t xml:space="preserve"> </w:t>
      </w:r>
      <w:r w:rsidR="00895C5C">
        <w:rPr>
          <w:rFonts w:ascii="Arial" w:eastAsia="Arial" w:hAnsi="Arial" w:cs="Arial"/>
        </w:rPr>
        <w:t>reprezentant legal al</w:t>
      </w:r>
      <w:r w:rsidR="00274441" w:rsidRPr="00274441">
        <w:rPr>
          <w:rFonts w:ascii="Arial" w:eastAsia="Arial" w:hAnsi="Arial" w:cs="Arial"/>
          <w:b/>
        </w:rPr>
        <w:t xml:space="preserve"> </w:t>
      </w:r>
      <w:r w:rsidR="00274441">
        <w:rPr>
          <w:rFonts w:ascii="Arial" w:eastAsia="Arial" w:hAnsi="Arial" w:cs="Arial"/>
          <w:b/>
        </w:rPr>
        <w:t>solicitantului</w:t>
      </w:r>
      <w:r w:rsidR="0022405A" w:rsidRPr="009A631B">
        <w:rPr>
          <w:rFonts w:ascii="Arial" w:eastAsia="Arial" w:hAnsi="Arial" w:cs="Arial"/>
          <w:b/>
        </w:rPr>
        <w:t xml:space="preserve"> </w:t>
      </w:r>
    </w:p>
    <w:p w:rsidR="0075337C" w:rsidRDefault="00D6362B" w:rsidP="00274441">
      <w:pPr>
        <w:widowControl/>
        <w:rPr>
          <w:rFonts w:ascii="Arial" w:eastAsia="Arial" w:hAnsi="Arial" w:cs="Arial"/>
        </w:rPr>
      </w:pPr>
      <w:sdt>
        <w:sdtPr>
          <w:rPr>
            <w:rFonts w:ascii="Arial" w:eastAsia="Arial" w:hAnsi="Arial" w:cs="Arial"/>
          </w:rPr>
          <w:id w:val="1746842200"/>
        </w:sdtPr>
        <w:sdtContent>
          <w:r w:rsidR="002234E3">
            <w:rPr>
              <w:rFonts w:ascii="MS Gothic" w:eastAsia="MS Gothic" w:hAnsi="MS Gothic" w:cs="Arial" w:hint="eastAsia"/>
            </w:rPr>
            <w:t>☐</w:t>
          </w:r>
        </w:sdtContent>
      </w:sdt>
      <w:r w:rsidR="0022405A">
        <w:rPr>
          <w:rFonts w:ascii="Arial" w:eastAsia="Arial" w:hAnsi="Arial" w:cs="Arial"/>
        </w:rPr>
        <w:t>PFA</w:t>
      </w:r>
      <w:r w:rsidR="00895C5C">
        <w:rPr>
          <w:rFonts w:ascii="Arial" w:eastAsia="Arial" w:hAnsi="Arial" w:cs="Arial"/>
        </w:rPr>
        <w:t>/AF/II</w:t>
      </w:r>
      <w:r w:rsidR="00274441">
        <w:rPr>
          <w:rFonts w:ascii="Arial" w:eastAsia="Arial" w:hAnsi="Arial" w:cs="Arial"/>
        </w:rPr>
        <w:t xml:space="preserve"> </w:t>
      </w:r>
      <w:sdt>
        <w:sdtPr>
          <w:rPr>
            <w:rFonts w:ascii="Arial" w:eastAsia="Arial" w:hAnsi="Arial" w:cs="Arial"/>
          </w:rPr>
          <w:id w:val="-1825887914"/>
        </w:sdtPr>
        <w:sdtContent>
          <w:r w:rsidR="002234E3">
            <w:rPr>
              <w:rFonts w:ascii="MS Gothic" w:eastAsia="MS Gothic" w:hAnsi="MS Gothic" w:cs="Arial" w:hint="eastAsia"/>
            </w:rPr>
            <w:t>☐</w:t>
          </w:r>
        </w:sdtContent>
      </w:sdt>
      <w:r w:rsidR="00F76189">
        <w:rPr>
          <w:rFonts w:ascii="Arial" w:eastAsia="Arial" w:hAnsi="Arial" w:cs="Arial"/>
        </w:rPr>
        <w:t>instituţiei</w:t>
      </w:r>
      <w:r w:rsidR="00274441">
        <w:rPr>
          <w:rFonts w:ascii="Arial" w:eastAsia="Arial" w:hAnsi="Arial" w:cs="Arial"/>
        </w:rPr>
        <w:t xml:space="preserve">  </w:t>
      </w:r>
      <w:sdt>
        <w:sdtPr>
          <w:rPr>
            <w:rFonts w:ascii="Arial" w:eastAsia="Arial" w:hAnsi="Arial" w:cs="Arial"/>
          </w:rPr>
          <w:id w:val="-1650285748"/>
        </w:sdtPr>
        <w:sdtContent>
          <w:r w:rsidR="002234E3">
            <w:rPr>
              <w:rFonts w:ascii="MS Gothic" w:eastAsia="MS Gothic" w:hAnsi="MS Gothic" w:cs="Arial" w:hint="eastAsia"/>
            </w:rPr>
            <w:t>☐</w:t>
          </w:r>
        </w:sdtContent>
      </w:sdt>
      <w:r w:rsidR="00F76189">
        <w:rPr>
          <w:rFonts w:ascii="Arial" w:eastAsia="Arial" w:hAnsi="Arial" w:cs="Arial"/>
        </w:rPr>
        <w:t xml:space="preserve">organizaţiei </w:t>
      </w:r>
      <w:sdt>
        <w:sdtPr>
          <w:rPr>
            <w:rFonts w:ascii="Arial" w:eastAsia="Arial" w:hAnsi="Arial" w:cs="Arial"/>
          </w:rPr>
          <w:id w:val="1472633622"/>
        </w:sdtPr>
        <w:sdtContent>
          <w:r w:rsidR="002234E3">
            <w:rPr>
              <w:rFonts w:ascii="MS Gothic" w:eastAsia="MS Gothic" w:hAnsi="MS Gothic" w:cs="Arial" w:hint="eastAsia"/>
            </w:rPr>
            <w:t>☐</w:t>
          </w:r>
        </w:sdtContent>
      </w:sdt>
      <w:r w:rsidR="00F76189">
        <w:rPr>
          <w:rFonts w:ascii="Arial" w:eastAsia="Arial" w:hAnsi="Arial" w:cs="Arial"/>
        </w:rPr>
        <w:t xml:space="preserve">societății </w:t>
      </w:r>
      <w:r w:rsidR="007E5BBF">
        <w:rPr>
          <w:rFonts w:ascii="Arial" w:eastAsia="Arial" w:hAnsi="Arial" w:cs="Arial"/>
        </w:rPr>
        <w:t>”.....................................</w:t>
      </w:r>
      <w:r w:rsidR="00BD6E5D">
        <w:rPr>
          <w:rFonts w:ascii="Arial" w:eastAsia="Arial" w:hAnsi="Arial" w:cs="Arial"/>
        </w:rPr>
        <w:t>....</w:t>
      </w:r>
      <w:r w:rsidR="007E5BBF">
        <w:rPr>
          <w:rFonts w:ascii="Arial" w:eastAsia="Arial" w:hAnsi="Arial" w:cs="Arial"/>
        </w:rPr>
        <w:t>..</w:t>
      </w:r>
      <w:r w:rsidR="00BD6E5D" w:rsidRPr="00BD6E5D">
        <w:rPr>
          <w:rFonts w:ascii="Arial" w:eastAsia="Arial" w:hAnsi="Arial" w:cs="Arial"/>
          <w:sz w:val="12"/>
          <w:szCs w:val="12"/>
        </w:rPr>
        <w:t xml:space="preserve"> </w:t>
      </w:r>
      <w:r w:rsidR="00BD6E5D">
        <w:rPr>
          <w:rFonts w:ascii="Arial" w:eastAsia="Arial" w:hAnsi="Arial" w:cs="Arial"/>
          <w:sz w:val="12"/>
          <w:szCs w:val="12"/>
        </w:rPr>
        <w:t>denumirea persoanei juridice</w:t>
      </w:r>
      <w:r w:rsidR="007E5BBF">
        <w:rPr>
          <w:rFonts w:ascii="Arial" w:eastAsia="Arial" w:hAnsi="Arial" w:cs="Arial"/>
        </w:rPr>
        <w:t>”</w:t>
      </w:r>
      <w:r w:rsidR="00BD6E5D">
        <w:rPr>
          <w:rFonts w:ascii="Arial" w:eastAsia="Arial" w:hAnsi="Arial" w:cs="Arial"/>
        </w:rPr>
        <w:t>,</w:t>
      </w:r>
    </w:p>
    <w:p w:rsidR="001369B6" w:rsidRPr="00274441" w:rsidRDefault="007E5BBF" w:rsidP="00274441">
      <w:pPr>
        <w:rPr>
          <w:rFonts w:ascii="Arial" w:eastAsia="Arial" w:hAnsi="Arial" w:cs="Arial"/>
          <w:b/>
        </w:rPr>
      </w:pPr>
      <w:r>
        <w:rPr>
          <w:rFonts w:ascii="Arial" w:eastAsia="Arial" w:hAnsi="Arial" w:cs="Arial"/>
          <w:b/>
        </w:rPr>
        <w:t>pentru acordare</w:t>
      </w:r>
      <w:r w:rsidR="00274441">
        <w:rPr>
          <w:rFonts w:ascii="Arial" w:eastAsia="Arial" w:hAnsi="Arial" w:cs="Arial"/>
          <w:b/>
        </w:rPr>
        <w:t>a unei finanțări nerambursabile p</w:t>
      </w:r>
      <w:r>
        <w:rPr>
          <w:rFonts w:ascii="Arial" w:eastAsia="Arial" w:hAnsi="Arial" w:cs="Arial"/>
          <w:b/>
        </w:rPr>
        <w:t>entru  proiectul …………………</w:t>
      </w:r>
      <w:r w:rsidR="00BD6E5D">
        <w:rPr>
          <w:rFonts w:ascii="Arial" w:eastAsia="Arial" w:hAnsi="Arial" w:cs="Arial"/>
          <w:b/>
        </w:rPr>
        <w:t>..</w:t>
      </w:r>
      <w:r w:rsidR="00BD6E5D">
        <w:rPr>
          <w:rFonts w:ascii="Arial" w:eastAsia="Arial" w:hAnsi="Arial" w:cs="Arial"/>
          <w:sz w:val="12"/>
          <w:szCs w:val="12"/>
        </w:rPr>
        <w:t>denumirea proiectuui</w:t>
      </w:r>
      <w:r w:rsidR="00274441">
        <w:rPr>
          <w:rFonts w:ascii="Arial" w:eastAsia="Arial" w:hAnsi="Arial" w:cs="Arial"/>
          <w:b/>
        </w:rPr>
        <w:t xml:space="preserve">, </w:t>
      </w:r>
      <w:r w:rsidR="00EB69C1" w:rsidRPr="00881685">
        <w:rPr>
          <w:rFonts w:ascii="Arial" w:hAnsi="Arial" w:cs="Arial"/>
          <w:b/>
        </w:rPr>
        <w:t>cunoscând că falsul în declarații este pedepsit de legea penală, declar pe propria răspundere următoarele</w:t>
      </w:r>
      <w:r w:rsidR="001369B6">
        <w:rPr>
          <w:rFonts w:ascii="Arial" w:eastAsia="Arial" w:hAnsi="Arial" w:cs="Arial"/>
          <w:color w:val="000000"/>
        </w:rPr>
        <w:t>:</w:t>
      </w:r>
    </w:p>
    <w:p w:rsidR="002B2900" w:rsidRPr="002B2900" w:rsidRDefault="00D6362B" w:rsidP="00AC44AC">
      <w:pPr>
        <w:numPr>
          <w:ilvl w:val="1"/>
          <w:numId w:val="1"/>
        </w:numPr>
        <w:pBdr>
          <w:top w:val="nil"/>
          <w:left w:val="nil"/>
          <w:bottom w:val="nil"/>
          <w:right w:val="nil"/>
          <w:between w:val="nil"/>
        </w:pBdr>
        <w:rPr>
          <w:rFonts w:ascii="Arial" w:eastAsia="Arial" w:hAnsi="Arial" w:cs="Arial"/>
          <w:b/>
        </w:rPr>
      </w:pPr>
      <w:sdt>
        <w:sdtPr>
          <w:rPr>
            <w:rFonts w:ascii="Arial" w:eastAsia="Arial" w:hAnsi="Arial" w:cs="Arial"/>
          </w:rPr>
          <w:id w:val="-1350867636"/>
        </w:sdtPr>
        <w:sdtContent>
          <w:r w:rsidR="002234E3">
            <w:rPr>
              <w:rFonts w:ascii="MS Gothic" w:eastAsia="MS Gothic" w:hAnsi="MS Gothic" w:cs="Arial" w:hint="eastAsia"/>
            </w:rPr>
            <w:t>☐</w:t>
          </w:r>
        </w:sdtContent>
      </w:sdt>
      <w:r w:rsidR="002B2900" w:rsidRPr="009A631B">
        <w:rPr>
          <w:rFonts w:ascii="Arial" w:eastAsia="Arial" w:hAnsi="Arial" w:cs="Arial"/>
        </w:rPr>
        <w:t xml:space="preserve">Toate informaţiile cuprinse în Cererea de </w:t>
      </w:r>
      <w:r w:rsidR="002B2900">
        <w:rPr>
          <w:rFonts w:ascii="Arial" w:eastAsia="Arial" w:hAnsi="Arial" w:cs="Arial"/>
        </w:rPr>
        <w:t>finanţare nerambursabilă pentru</w:t>
      </w:r>
    </w:p>
    <w:p w:rsidR="002B2900" w:rsidRDefault="002B2900" w:rsidP="002B2900">
      <w:pPr>
        <w:pBdr>
          <w:top w:val="nil"/>
          <w:left w:val="nil"/>
          <w:bottom w:val="nil"/>
          <w:right w:val="nil"/>
          <w:between w:val="nil"/>
        </w:pBdr>
        <w:ind w:left="720" w:firstLine="720"/>
        <w:rPr>
          <w:rFonts w:ascii="Arial" w:eastAsia="Arial" w:hAnsi="Arial" w:cs="Arial"/>
        </w:rPr>
      </w:pPr>
      <w:r w:rsidRPr="009A631B">
        <w:rPr>
          <w:rFonts w:ascii="Arial" w:eastAsia="Arial" w:hAnsi="Arial" w:cs="Arial"/>
        </w:rPr>
        <w:t xml:space="preserve">acordarea de  finanțare nerambursabilă </w:t>
      </w:r>
      <w:r w:rsidR="00BF765E">
        <w:rPr>
          <w:rFonts w:ascii="Arial" w:eastAsia="Arial" w:hAnsi="Arial" w:cs="Arial"/>
        </w:rPr>
        <w:t>pentru Programul ........................................ sunt reale, corecte și complete.</w:t>
      </w:r>
    </w:p>
    <w:p w:rsidR="001369B6" w:rsidRDefault="001369B6" w:rsidP="00AC44AC">
      <w:pPr>
        <w:numPr>
          <w:ilvl w:val="1"/>
          <w:numId w:val="1"/>
        </w:numPr>
        <w:pBdr>
          <w:top w:val="nil"/>
          <w:left w:val="nil"/>
          <w:bottom w:val="nil"/>
          <w:right w:val="nil"/>
          <w:between w:val="nil"/>
        </w:pBdr>
        <w:spacing w:line="480" w:lineRule="auto"/>
        <w:rPr>
          <w:rFonts w:ascii="Arial" w:eastAsia="Arial" w:hAnsi="Arial" w:cs="Arial"/>
          <w:b/>
        </w:rPr>
      </w:pPr>
      <w:r>
        <w:rPr>
          <w:rFonts w:ascii="Arial" w:eastAsia="Arial" w:hAnsi="Arial" w:cs="Arial"/>
          <w:color w:val="000000"/>
        </w:rPr>
        <w:t>persoana juridică</w:t>
      </w:r>
      <w:r w:rsidR="007A34A5" w:rsidRPr="00A61039">
        <w:rPr>
          <w:rStyle w:val="FootnoteReference"/>
          <w:rFonts w:ascii="Arial" w:eastAsia="SimSun" w:hAnsi="Arial" w:cs="Arial"/>
          <w:color w:val="00000A"/>
          <w:sz w:val="22"/>
          <w:szCs w:val="22"/>
          <w:lang w:eastAsia="zh-CN"/>
        </w:rPr>
        <w:footnoteReference w:id="25"/>
      </w:r>
      <w:r>
        <w:rPr>
          <w:rFonts w:ascii="Arial" w:eastAsia="Arial" w:hAnsi="Arial" w:cs="Arial"/>
          <w:color w:val="000000"/>
        </w:rPr>
        <w:t xml:space="preserve"> pe care o reprezint</w:t>
      </w:r>
      <w:r w:rsidR="007A34A5">
        <w:rPr>
          <w:rFonts w:ascii="Arial" w:eastAsia="Arial" w:hAnsi="Arial" w:cs="Arial"/>
          <w:color w:val="000000"/>
        </w:rPr>
        <w:t>, în calitatea ei de solicitant/beneficiar</w:t>
      </w:r>
      <w:r>
        <w:rPr>
          <w:rFonts w:ascii="Arial" w:eastAsia="Arial" w:hAnsi="Arial" w:cs="Arial"/>
          <w:color w:val="000000"/>
        </w:rPr>
        <w:t>:</w:t>
      </w:r>
    </w:p>
    <w:p w:rsidR="009A631B" w:rsidRPr="009A631B" w:rsidRDefault="00D6362B" w:rsidP="009A631B">
      <w:pPr>
        <w:pStyle w:val="ListParagraph"/>
        <w:widowControl/>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1502045705"/>
        </w:sdtPr>
        <w:sdtContent>
          <w:r w:rsidR="002234E3">
            <w:rPr>
              <w:rFonts w:ascii="MS Gothic" w:eastAsia="MS Gothic" w:hAnsi="MS Gothic" w:cs="Arial" w:hint="eastAsia"/>
              <w:color w:val="000000"/>
            </w:rPr>
            <w:t>☐</w:t>
          </w:r>
        </w:sdtContent>
      </w:sdt>
      <w:r w:rsidR="009A631B" w:rsidRPr="009A631B">
        <w:rPr>
          <w:rFonts w:ascii="Arial" w:eastAsia="Arial" w:hAnsi="Arial" w:cs="Arial"/>
          <w:color w:val="000000"/>
        </w:rPr>
        <w:t>nu se află în incapacitate de plată;</w:t>
      </w:r>
    </w:p>
    <w:p w:rsidR="009A631B" w:rsidRPr="009A631B" w:rsidRDefault="00D6362B" w:rsidP="009A631B">
      <w:pPr>
        <w:pStyle w:val="ListParagraph"/>
        <w:widowControl/>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1040969442"/>
        </w:sdtPr>
        <w:sdtContent>
          <w:r w:rsidR="002234E3">
            <w:rPr>
              <w:rFonts w:ascii="MS Gothic" w:eastAsia="MS Gothic" w:hAnsi="MS Gothic" w:cs="Arial" w:hint="eastAsia"/>
              <w:color w:val="000000"/>
            </w:rPr>
            <w:t>☐</w:t>
          </w:r>
        </w:sdtContent>
      </w:sdt>
      <w:r w:rsidR="009A631B" w:rsidRPr="009A631B">
        <w:rPr>
          <w:rFonts w:ascii="Arial" w:eastAsia="Arial" w:hAnsi="Arial" w:cs="Arial"/>
          <w:color w:val="000000"/>
        </w:rPr>
        <w:t>nu are sau conturile blocate conform unei hotărâri judecătoreşti definitive;</w:t>
      </w:r>
    </w:p>
    <w:p w:rsidR="009A631B" w:rsidRPr="009A631B" w:rsidRDefault="00D6362B" w:rsidP="009A631B">
      <w:pPr>
        <w:pStyle w:val="ListParagraph"/>
        <w:widowControl/>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1257090790"/>
        </w:sdtPr>
        <w:sdtContent>
          <w:r w:rsidR="002234E3">
            <w:rPr>
              <w:rFonts w:ascii="MS Gothic" w:eastAsia="MS Gothic" w:hAnsi="MS Gothic" w:cs="Arial" w:hint="eastAsia"/>
              <w:color w:val="000000"/>
            </w:rPr>
            <w:t>☐</w:t>
          </w:r>
        </w:sdtContent>
      </w:sdt>
      <w:r w:rsidR="009A631B" w:rsidRPr="009A631B">
        <w:rPr>
          <w:rFonts w:ascii="Arial" w:eastAsia="Arial" w:hAnsi="Arial" w:cs="Arial"/>
          <w:color w:val="000000"/>
        </w:rPr>
        <w:t>nu a încălcat cu bună ştiinţă prevederile unui alt contract finanţat din fonduri publice;</w:t>
      </w:r>
    </w:p>
    <w:p w:rsidR="009A631B" w:rsidRPr="009A631B" w:rsidRDefault="00D6362B" w:rsidP="009A631B">
      <w:pPr>
        <w:pStyle w:val="ListParagraph"/>
        <w:widowControl/>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1216744177"/>
        </w:sdtPr>
        <w:sdtContent>
          <w:r w:rsidR="002234E3">
            <w:rPr>
              <w:rFonts w:ascii="MS Gothic" w:eastAsia="MS Gothic" w:hAnsi="MS Gothic" w:cs="Arial" w:hint="eastAsia"/>
              <w:color w:val="000000"/>
            </w:rPr>
            <w:t>☐</w:t>
          </w:r>
        </w:sdtContent>
      </w:sdt>
      <w:r w:rsidR="009A631B" w:rsidRPr="009A631B">
        <w:rPr>
          <w:rFonts w:ascii="Arial" w:eastAsia="Arial" w:hAnsi="Arial" w:cs="Arial"/>
          <w:color w:val="000000"/>
        </w:rPr>
        <w:t>nu este vinovat de declaraţii false cu privire la situaţia economică;</w:t>
      </w:r>
    </w:p>
    <w:p w:rsidR="009A631B" w:rsidRPr="009A631B" w:rsidRDefault="00D6362B" w:rsidP="009A631B">
      <w:pPr>
        <w:pStyle w:val="ListParagraph"/>
        <w:widowControl/>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1469432325"/>
        </w:sdtPr>
        <w:sdtContent>
          <w:r w:rsidR="002234E3">
            <w:rPr>
              <w:rFonts w:ascii="MS Gothic" w:eastAsia="MS Gothic" w:hAnsi="MS Gothic" w:cs="Arial" w:hint="eastAsia"/>
              <w:color w:val="000000"/>
            </w:rPr>
            <w:t>☐</w:t>
          </w:r>
        </w:sdtContent>
      </w:sdt>
      <w:r w:rsidR="009A631B" w:rsidRPr="009A631B">
        <w:rPr>
          <w:rFonts w:ascii="Arial" w:eastAsia="Arial" w:hAnsi="Arial" w:cs="Arial"/>
          <w:color w:val="000000"/>
        </w:rPr>
        <w:t>nu are datorii către bugetul de stat, bugetul asigurărilor sociale de stat, bugetul asigurărilor sociale de sănătate, bugetele locale sau fondurile speciale;</w:t>
      </w:r>
    </w:p>
    <w:p w:rsidR="009A631B" w:rsidRPr="009A631B" w:rsidRDefault="00D6362B" w:rsidP="009F0E37">
      <w:pPr>
        <w:pStyle w:val="ListParagraph"/>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1904128213"/>
        </w:sdtPr>
        <w:sdtContent>
          <w:r w:rsidR="002234E3">
            <w:rPr>
              <w:rFonts w:ascii="MS Gothic" w:eastAsia="MS Gothic" w:hAnsi="MS Gothic" w:cs="Arial" w:hint="eastAsia"/>
              <w:color w:val="000000"/>
            </w:rPr>
            <w:t>☐</w:t>
          </w:r>
        </w:sdtContent>
      </w:sdt>
      <w:r w:rsidR="009A631B" w:rsidRPr="009F0E37">
        <w:rPr>
          <w:rFonts w:ascii="Arial" w:eastAsia="Arial" w:hAnsi="Arial" w:cs="Arial"/>
          <w:color w:val="000000"/>
        </w:rPr>
        <w:t>nu este condamnat pentru: abuz de încredere, gestiune frauduloasă, înşelăciune, delapidare, dare sau luare de mită, mărturie mincinoasă, fals, u</w:t>
      </w:r>
      <w:r w:rsidR="009F0E37" w:rsidRPr="009F0E37">
        <w:rPr>
          <w:rFonts w:ascii="Arial" w:eastAsia="Arial" w:hAnsi="Arial" w:cs="Arial"/>
          <w:color w:val="000000"/>
        </w:rPr>
        <w:t xml:space="preserve">z de fals, </w:t>
      </w:r>
      <w:r w:rsidR="009F0E37" w:rsidRPr="009F0E37">
        <w:rPr>
          <w:rFonts w:ascii="Arial" w:eastAsia="Arial" w:hAnsi="Arial" w:cs="Arial"/>
          <w:iCs/>
          <w:color w:val="000000"/>
        </w:rPr>
        <w:t>participare la o organizație criminală, spălare de bani sau finanțarea terorismului, infracțiuni aferente terorismului sau infracțiuni legate de activități teroriste, exploatarea prin muncă a copiilor sau alte forme de trafic de persoane, infracțiuni legate de conduita lor profesională, săvârșirea unei abateri profesionale grave sau orice altă activitate ilegală care aduce atingere intereselor financiare ale Uniunii Europene sau ale donatorilor publici internaționali, inclusiv condamnări definitive în cauze referitoare la obținerea și utilizarea fondurilor nerambursabile europene și/sau provenind de la donatori publici internaționali și a fondurilor publice naționale aferente acestora;</w:t>
      </w:r>
    </w:p>
    <w:p w:rsidR="009A631B" w:rsidRPr="009A631B" w:rsidRDefault="00D6362B" w:rsidP="009A631B">
      <w:pPr>
        <w:pStyle w:val="ListParagraph"/>
        <w:widowControl/>
        <w:pBdr>
          <w:top w:val="nil"/>
          <w:left w:val="nil"/>
          <w:bottom w:val="nil"/>
          <w:right w:val="nil"/>
          <w:between w:val="nil"/>
        </w:pBdr>
        <w:ind w:left="1440"/>
        <w:jc w:val="both"/>
        <w:rPr>
          <w:ins w:id="22" w:author="Andras Istvan DEMETER" w:date="2022-08-04T13:38:00Z"/>
          <w:rFonts w:ascii="Arial" w:eastAsia="Arial" w:hAnsi="Arial" w:cs="Arial"/>
          <w:color w:val="000000"/>
        </w:rPr>
      </w:pPr>
      <w:sdt>
        <w:sdtPr>
          <w:rPr>
            <w:rFonts w:ascii="Arial" w:eastAsia="Arial" w:hAnsi="Arial" w:cs="Arial"/>
            <w:color w:val="000000"/>
          </w:rPr>
          <w:id w:val="-81376488"/>
        </w:sdtPr>
        <w:sdtContent>
          <w:r w:rsidR="002234E3">
            <w:rPr>
              <w:rFonts w:ascii="MS Gothic" w:eastAsia="MS Gothic" w:hAnsi="MS Gothic" w:cs="Arial" w:hint="eastAsia"/>
              <w:color w:val="000000"/>
            </w:rPr>
            <w:t>☐</w:t>
          </w:r>
        </w:sdtContent>
      </w:sdt>
      <w:r w:rsidR="009A631B" w:rsidRPr="009A631B">
        <w:rPr>
          <w:rFonts w:ascii="Arial" w:eastAsia="Arial" w:hAnsi="Arial" w:cs="Arial"/>
          <w:color w:val="000000"/>
        </w:rPr>
        <w:t xml:space="preserve">nu se află </w:t>
      </w:r>
      <w:r w:rsidR="009A631B" w:rsidRPr="009A631B">
        <w:rPr>
          <w:rFonts w:ascii="Arial" w:eastAsia="Arial" w:hAnsi="Arial" w:cs="Arial"/>
        </w:rPr>
        <w:t>în</w:t>
      </w:r>
      <w:r w:rsidR="009A631B" w:rsidRPr="009A631B">
        <w:rPr>
          <w:rFonts w:ascii="Arial" w:eastAsia="Arial" w:hAnsi="Arial" w:cs="Arial"/>
          <w:color w:val="000000"/>
        </w:rPr>
        <w:t xml:space="preserve"> stare de dizolvare sau lichidare;</w:t>
      </w:r>
      <w:r w:rsidR="009A631B">
        <w:t xml:space="preserve">     </w:t>
      </w:r>
    </w:p>
    <w:p w:rsidR="001369B6" w:rsidRDefault="00D6362B" w:rsidP="001369B6">
      <w:pPr>
        <w:pStyle w:val="ListParagraph"/>
        <w:widowControl/>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1261521650"/>
        </w:sdtPr>
        <w:sdtContent>
          <w:r w:rsidR="002234E3">
            <w:rPr>
              <w:rFonts w:ascii="MS Gothic" w:eastAsia="MS Gothic" w:hAnsi="MS Gothic" w:cs="Arial" w:hint="eastAsia"/>
              <w:color w:val="000000"/>
            </w:rPr>
            <w:t>☐</w:t>
          </w:r>
        </w:sdtContent>
      </w:sdt>
      <w:r w:rsidR="009A631B" w:rsidRPr="009A631B">
        <w:rPr>
          <w:rFonts w:ascii="Arial" w:eastAsia="Arial" w:hAnsi="Arial" w:cs="Arial"/>
          <w:color w:val="000000"/>
        </w:rPr>
        <w:t>a respectat obligaţiile asumate prin contractele de finanţare nerambursabile anterioare;</w:t>
      </w:r>
    </w:p>
    <w:p w:rsidR="00A7164F" w:rsidRDefault="00D6362B" w:rsidP="00A7164F">
      <w:pPr>
        <w:pStyle w:val="ListParagraph"/>
        <w:pBdr>
          <w:top w:val="nil"/>
          <w:left w:val="nil"/>
          <w:bottom w:val="nil"/>
          <w:right w:val="nil"/>
          <w:between w:val="nil"/>
        </w:pBdr>
        <w:ind w:left="1440"/>
        <w:rPr>
          <w:rFonts w:ascii="Arial" w:eastAsia="Arial" w:hAnsi="Arial" w:cs="Arial"/>
          <w:iCs/>
          <w:color w:val="000000"/>
        </w:rPr>
      </w:pPr>
      <w:sdt>
        <w:sdtPr>
          <w:rPr>
            <w:rFonts w:ascii="Arial" w:eastAsia="Arial" w:hAnsi="Arial" w:cs="Arial"/>
            <w:color w:val="000000"/>
          </w:rPr>
          <w:id w:val="-957254315"/>
        </w:sdtPr>
        <w:sdtContent>
          <w:r w:rsidR="002234E3">
            <w:rPr>
              <w:rFonts w:ascii="MS Gothic" w:eastAsia="MS Gothic" w:hAnsi="MS Gothic" w:cs="Arial" w:hint="eastAsia"/>
              <w:color w:val="000000"/>
            </w:rPr>
            <w:t>☐</w:t>
          </w:r>
        </w:sdtContent>
      </w:sdt>
      <w:r w:rsidR="00A7164F">
        <w:rPr>
          <w:rFonts w:ascii="Arial" w:eastAsia="Arial" w:hAnsi="Arial" w:cs="Arial"/>
          <w:color w:val="000000"/>
        </w:rPr>
        <w:t xml:space="preserve">  </w:t>
      </w:r>
      <w:r w:rsidR="00A7164F" w:rsidRPr="00A7164F">
        <w:rPr>
          <w:rFonts w:ascii="Arial" w:eastAsia="Arial" w:hAnsi="Arial" w:cs="Arial"/>
          <w:iCs/>
          <w:color w:val="000000"/>
        </w:rPr>
        <w:t xml:space="preserve">solicitantul </w:t>
      </w:r>
      <w:r w:rsidR="00A7164F">
        <w:rPr>
          <w:rFonts w:ascii="Arial" w:eastAsia="Arial" w:hAnsi="Arial" w:cs="Arial"/>
          <w:iCs/>
          <w:color w:val="000000"/>
        </w:rPr>
        <w:t xml:space="preserve">nu </w:t>
      </w:r>
      <w:r w:rsidR="00A7164F" w:rsidRPr="00A7164F">
        <w:rPr>
          <w:rFonts w:ascii="Arial" w:eastAsia="Arial" w:hAnsi="Arial" w:cs="Arial"/>
          <w:iCs/>
          <w:color w:val="000000"/>
        </w:rPr>
        <w:t>este subiectul unei decizii de recuperare a unui ajutor de minimis/ de stat ce nu a fost deja executată şi creanţa nu a fost integral recuperată</w:t>
      </w:r>
      <w:r w:rsidR="00A7164F">
        <w:rPr>
          <w:rFonts w:ascii="Arial" w:eastAsia="Arial" w:hAnsi="Arial" w:cs="Arial"/>
          <w:iCs/>
          <w:color w:val="000000"/>
        </w:rPr>
        <w:t>;</w:t>
      </w:r>
    </w:p>
    <w:p w:rsidR="00A7164F" w:rsidRPr="00A7164F" w:rsidRDefault="00D6362B" w:rsidP="00A7164F">
      <w:pPr>
        <w:pStyle w:val="ListParagraph"/>
        <w:pBdr>
          <w:top w:val="nil"/>
          <w:left w:val="nil"/>
          <w:bottom w:val="nil"/>
          <w:right w:val="nil"/>
          <w:between w:val="nil"/>
        </w:pBdr>
        <w:ind w:left="1440"/>
        <w:rPr>
          <w:rFonts w:ascii="Arial" w:eastAsia="Arial" w:hAnsi="Arial" w:cs="Arial"/>
          <w:color w:val="000000"/>
        </w:rPr>
      </w:pPr>
      <w:sdt>
        <w:sdtPr>
          <w:rPr>
            <w:rFonts w:ascii="Arial" w:eastAsia="Arial" w:hAnsi="Arial" w:cs="Arial"/>
            <w:color w:val="000000"/>
          </w:rPr>
          <w:id w:val="1914277996"/>
        </w:sdtPr>
        <w:sdtContent>
          <w:r w:rsidR="002234E3">
            <w:rPr>
              <w:rFonts w:ascii="MS Gothic" w:eastAsia="MS Gothic" w:hAnsi="MS Gothic" w:cs="Arial" w:hint="eastAsia"/>
              <w:color w:val="000000"/>
            </w:rPr>
            <w:t>☐</w:t>
          </w:r>
        </w:sdtContent>
      </w:sdt>
      <w:r w:rsidR="00A7164F">
        <w:rPr>
          <w:rFonts w:ascii="Arial" w:eastAsia="Arial" w:hAnsi="Arial" w:cs="Arial"/>
          <w:color w:val="000000"/>
        </w:rPr>
        <w:t xml:space="preserve">  </w:t>
      </w:r>
      <w:r w:rsidR="00A7164F" w:rsidRPr="00A7164F">
        <w:rPr>
          <w:rFonts w:ascii="Arial" w:eastAsia="Arial" w:hAnsi="Arial" w:cs="Arial"/>
          <w:iCs/>
          <w:color w:val="000000"/>
        </w:rPr>
        <w:t>nu este partid/formațiune politică, indiferent de forma de organizare;</w:t>
      </w:r>
    </w:p>
    <w:p w:rsidR="001369B6" w:rsidRDefault="00D6362B" w:rsidP="001369B6">
      <w:pPr>
        <w:pStyle w:val="ListParagraph"/>
        <w:widowControl/>
        <w:pBdr>
          <w:top w:val="nil"/>
          <w:left w:val="nil"/>
          <w:bottom w:val="nil"/>
          <w:right w:val="nil"/>
          <w:between w:val="nil"/>
        </w:pBdr>
        <w:ind w:left="1440"/>
        <w:jc w:val="both"/>
        <w:rPr>
          <w:rFonts w:ascii="Arial" w:eastAsia="Arial" w:hAnsi="Arial" w:cs="Arial"/>
        </w:rPr>
      </w:pPr>
      <w:sdt>
        <w:sdtPr>
          <w:rPr>
            <w:rFonts w:ascii="Arial" w:eastAsia="Arial" w:hAnsi="Arial" w:cs="Arial"/>
          </w:rPr>
          <w:id w:val="952822134"/>
        </w:sdtPr>
        <w:sdtContent>
          <w:r w:rsidR="002234E3">
            <w:rPr>
              <w:rFonts w:ascii="MS Gothic" w:eastAsia="MS Gothic" w:hAnsi="MS Gothic" w:cs="Arial" w:hint="eastAsia"/>
            </w:rPr>
            <w:t>☐</w:t>
          </w:r>
        </w:sdtContent>
      </w:sdt>
      <w:r w:rsidR="002234E3">
        <w:rPr>
          <w:rFonts w:ascii="Arial" w:eastAsia="Arial" w:hAnsi="Arial" w:cs="Arial"/>
        </w:rPr>
        <w:t xml:space="preserve"> </w:t>
      </w:r>
      <w:r w:rsidR="001369B6" w:rsidRPr="009A631B">
        <w:rPr>
          <w:rFonts w:ascii="Arial" w:eastAsia="Arial" w:hAnsi="Arial" w:cs="Arial"/>
        </w:rPr>
        <w:t>va depune la raport documente justificative privind atragerea surselor comp</w:t>
      </w:r>
      <w:r w:rsidR="00A61039">
        <w:rPr>
          <w:rFonts w:ascii="Arial" w:eastAsia="Arial" w:hAnsi="Arial" w:cs="Arial"/>
        </w:rPr>
        <w:t>lementare de finanţare;</w:t>
      </w:r>
    </w:p>
    <w:p w:rsidR="00A7164F" w:rsidRPr="00A7164F" w:rsidRDefault="00D6362B" w:rsidP="001369B6">
      <w:pPr>
        <w:pStyle w:val="ListParagraph"/>
        <w:widowControl/>
        <w:pBdr>
          <w:top w:val="nil"/>
          <w:left w:val="nil"/>
          <w:bottom w:val="nil"/>
          <w:right w:val="nil"/>
          <w:between w:val="nil"/>
        </w:pBdr>
        <w:ind w:left="1440"/>
        <w:jc w:val="both"/>
        <w:rPr>
          <w:rFonts w:ascii="Arial" w:eastAsia="Arial" w:hAnsi="Arial" w:cs="Arial"/>
        </w:rPr>
      </w:pPr>
      <w:sdt>
        <w:sdtPr>
          <w:rPr>
            <w:rFonts w:ascii="Arial" w:eastAsia="Arial" w:hAnsi="Arial" w:cs="Arial"/>
          </w:rPr>
          <w:id w:val="78730949"/>
        </w:sdtPr>
        <w:sdtContent>
          <w:r w:rsidR="002234E3">
            <w:rPr>
              <w:rFonts w:ascii="MS Gothic" w:eastAsia="MS Gothic" w:hAnsi="MS Gothic" w:cs="Arial" w:hint="eastAsia"/>
            </w:rPr>
            <w:t>☐</w:t>
          </w:r>
        </w:sdtContent>
      </w:sdt>
      <w:r w:rsidR="00A7164F">
        <w:rPr>
          <w:rFonts w:ascii="Arial" w:eastAsia="Arial" w:hAnsi="Arial" w:cs="Arial"/>
        </w:rPr>
        <w:t xml:space="preserve">  </w:t>
      </w:r>
      <w:r w:rsidR="00A7164F" w:rsidRPr="00A7164F">
        <w:rPr>
          <w:rFonts w:ascii="Arial" w:eastAsia="Arial" w:hAnsi="Arial" w:cs="Arial"/>
          <w:iCs/>
        </w:rPr>
        <w:t>nu este rezident în scopuri fiscale sau înmatriculat în temeiul legilor din jurisdicțiile care figurează pe lista Uniunii Europene</w:t>
      </w:r>
      <w:r w:rsidR="00A7164F" w:rsidRPr="00A7164F">
        <w:rPr>
          <w:rFonts w:ascii="Arial" w:eastAsia="Arial" w:hAnsi="Arial" w:cs="Arial"/>
          <w:iCs/>
          <w:vertAlign w:val="superscript"/>
        </w:rPr>
        <w:t xml:space="preserve"> </w:t>
      </w:r>
      <w:r w:rsidR="00A7164F" w:rsidRPr="00A7164F">
        <w:rPr>
          <w:rFonts w:ascii="Arial" w:eastAsia="Arial" w:hAnsi="Arial" w:cs="Arial"/>
          <w:iCs/>
        </w:rPr>
        <w:t>a jurisdicțiilor necooperante în scopuri fiscale</w:t>
      </w:r>
      <w:r w:rsidR="00A7164F">
        <w:rPr>
          <w:rFonts w:ascii="Arial" w:eastAsia="Arial" w:hAnsi="Arial" w:cs="Arial"/>
          <w:iCs/>
        </w:rPr>
        <w:t>;</w:t>
      </w:r>
    </w:p>
    <w:p w:rsidR="00A7164F" w:rsidRPr="00A7164F" w:rsidRDefault="002234E3" w:rsidP="001369B6">
      <w:pPr>
        <w:pStyle w:val="ListParagraph"/>
        <w:widowControl/>
        <w:pBdr>
          <w:top w:val="nil"/>
          <w:left w:val="nil"/>
          <w:bottom w:val="nil"/>
          <w:right w:val="nil"/>
          <w:between w:val="nil"/>
        </w:pBdr>
        <w:ind w:left="1440"/>
        <w:jc w:val="both"/>
        <w:rPr>
          <w:rFonts w:ascii="Arial" w:eastAsia="Arial" w:hAnsi="Arial" w:cs="Arial"/>
        </w:rPr>
      </w:pPr>
      <w:r>
        <w:rPr>
          <w:i/>
          <w:iCs/>
          <w:color w:val="000000"/>
          <w:sz w:val="14"/>
          <w:szCs w:val="14"/>
        </w:rPr>
        <w:t xml:space="preserve"> </w:t>
      </w:r>
      <w:sdt>
        <w:sdtPr>
          <w:rPr>
            <w:color w:val="000000"/>
          </w:rPr>
          <w:id w:val="372661466"/>
        </w:sdtPr>
        <w:sdtContent>
          <w:r>
            <w:rPr>
              <w:rFonts w:ascii="MS Gothic" w:eastAsia="MS Gothic" w:hAnsi="MS Gothic" w:hint="eastAsia"/>
              <w:color w:val="000000"/>
            </w:rPr>
            <w:t>☐</w:t>
          </w:r>
        </w:sdtContent>
      </w:sdt>
      <w:r w:rsidR="00A7164F">
        <w:rPr>
          <w:i/>
          <w:iCs/>
          <w:color w:val="000000"/>
          <w:sz w:val="14"/>
          <w:szCs w:val="14"/>
        </w:rPr>
        <w:t> </w:t>
      </w:r>
      <w:r w:rsidR="00A7164F" w:rsidRPr="00A7164F">
        <w:rPr>
          <w:rFonts w:ascii="Arial" w:hAnsi="Arial" w:cs="Arial"/>
          <w:iCs/>
          <w:color w:val="000000"/>
        </w:rPr>
        <w:t>nu este controlat, direct sau indirect, de către acționarii din jurisdicțiile care figurează pe lista Uniunii Europene a jurisdicțiilor necooperante, în funcție de beneficiarul real, astfel cum este definită în art. 3 punctul 6 din Directiva 2015/849</w:t>
      </w:r>
      <w:r w:rsidR="00A7164F">
        <w:rPr>
          <w:rFonts w:ascii="Arial" w:hAnsi="Arial" w:cs="Arial"/>
          <w:iCs/>
          <w:color w:val="000000"/>
        </w:rPr>
        <w:t>;</w:t>
      </w:r>
    </w:p>
    <w:p w:rsidR="00A7164F" w:rsidRDefault="00D6362B" w:rsidP="00A7164F">
      <w:pPr>
        <w:pStyle w:val="ListParagraph"/>
        <w:pBdr>
          <w:top w:val="nil"/>
          <w:left w:val="nil"/>
          <w:bottom w:val="nil"/>
          <w:right w:val="nil"/>
          <w:between w:val="nil"/>
        </w:pBdr>
        <w:ind w:left="1440"/>
        <w:jc w:val="both"/>
        <w:rPr>
          <w:rFonts w:ascii="Arial" w:eastAsia="Arial" w:hAnsi="Arial" w:cs="Arial"/>
        </w:rPr>
      </w:pPr>
      <w:sdt>
        <w:sdtPr>
          <w:rPr>
            <w:rFonts w:ascii="Arial" w:eastAsia="Arial" w:hAnsi="Arial" w:cs="Arial"/>
          </w:rPr>
          <w:id w:val="458225286"/>
        </w:sdtPr>
        <w:sdtContent>
          <w:r w:rsidR="002234E3">
            <w:rPr>
              <w:rFonts w:ascii="MS Gothic" w:eastAsia="MS Gothic" w:hAnsi="MS Gothic" w:cs="Arial" w:hint="eastAsia"/>
            </w:rPr>
            <w:t>☐</w:t>
          </w:r>
        </w:sdtContent>
      </w:sdt>
      <w:r w:rsidR="00A7164F">
        <w:rPr>
          <w:rFonts w:ascii="Arial" w:eastAsia="Arial" w:hAnsi="Arial" w:cs="Arial"/>
        </w:rPr>
        <w:t xml:space="preserve">  </w:t>
      </w:r>
      <w:r w:rsidR="00A7164F" w:rsidRPr="00A7164F">
        <w:rPr>
          <w:rFonts w:ascii="Arial" w:eastAsia="Arial" w:hAnsi="Arial" w:cs="Arial"/>
          <w:iCs/>
        </w:rPr>
        <w:t>nu controlează, direct sau indirect, filialele sau nu dețin unități permanente proprii în jurisdicțiile care figurează pe lista Uniunii Europene a jurisdicțiilor necooperante în scopuri fiscale;</w:t>
      </w:r>
    </w:p>
    <w:p w:rsidR="00A7164F" w:rsidRPr="00A7164F" w:rsidRDefault="00D6362B" w:rsidP="00A7164F">
      <w:pPr>
        <w:pStyle w:val="ListParagraph"/>
        <w:pBdr>
          <w:top w:val="nil"/>
          <w:left w:val="nil"/>
          <w:bottom w:val="nil"/>
          <w:right w:val="nil"/>
          <w:between w:val="nil"/>
        </w:pBdr>
        <w:ind w:left="1440"/>
        <w:jc w:val="both"/>
        <w:rPr>
          <w:rFonts w:ascii="Arial" w:eastAsia="Arial" w:hAnsi="Arial" w:cs="Arial"/>
        </w:rPr>
      </w:pPr>
      <w:sdt>
        <w:sdtPr>
          <w:rPr>
            <w:rFonts w:ascii="Arial" w:eastAsia="Arial" w:hAnsi="Arial" w:cs="Arial"/>
            <w:iCs/>
          </w:rPr>
          <w:id w:val="-1619128741"/>
        </w:sdtPr>
        <w:sdtContent>
          <w:r w:rsidR="002234E3">
            <w:rPr>
              <w:rFonts w:ascii="MS Gothic" w:eastAsia="MS Gothic" w:hAnsi="MS Gothic" w:cs="Arial" w:hint="eastAsia"/>
              <w:iCs/>
            </w:rPr>
            <w:t>☐</w:t>
          </w:r>
        </w:sdtContent>
      </w:sdt>
      <w:r w:rsidR="002234E3">
        <w:rPr>
          <w:rFonts w:ascii="Arial" w:eastAsia="Arial" w:hAnsi="Arial" w:cs="Arial"/>
          <w:iCs/>
        </w:rPr>
        <w:t xml:space="preserve"> </w:t>
      </w:r>
      <w:r w:rsidR="00A7164F" w:rsidRPr="00A7164F">
        <w:rPr>
          <w:rFonts w:ascii="Arial" w:eastAsia="Arial" w:hAnsi="Arial" w:cs="Arial"/>
          <w:iCs/>
        </w:rPr>
        <w:t xml:space="preserve">nu împarte dreptul de proprietate cu întreprinderile din jurisdicțiile care figurează pe lista Uniunii Europene a jurisdicțiilor </w:t>
      </w:r>
      <w:r w:rsidR="00A7164F">
        <w:rPr>
          <w:rFonts w:ascii="Arial" w:eastAsia="Arial" w:hAnsi="Arial" w:cs="Arial"/>
          <w:iCs/>
        </w:rPr>
        <w:t>necooperante în scopuri fiscale;</w:t>
      </w:r>
    </w:p>
    <w:p w:rsidR="00A7164F" w:rsidRPr="00A7164F" w:rsidRDefault="00A7164F" w:rsidP="00A7164F">
      <w:pPr>
        <w:pStyle w:val="ListParagraph"/>
        <w:widowControl/>
        <w:pBdr>
          <w:top w:val="nil"/>
          <w:left w:val="nil"/>
          <w:bottom w:val="nil"/>
          <w:right w:val="nil"/>
          <w:between w:val="nil"/>
        </w:pBdr>
        <w:ind w:left="1440"/>
        <w:jc w:val="both"/>
        <w:rPr>
          <w:rFonts w:ascii="Arial" w:eastAsia="Arial" w:hAnsi="Arial" w:cs="Arial"/>
        </w:rPr>
      </w:pPr>
    </w:p>
    <w:p w:rsidR="007A34A5" w:rsidRPr="007A34A5" w:rsidRDefault="00D6362B" w:rsidP="00AC44AC">
      <w:pPr>
        <w:numPr>
          <w:ilvl w:val="1"/>
          <w:numId w:val="1"/>
        </w:numPr>
        <w:pBdr>
          <w:top w:val="nil"/>
          <w:left w:val="nil"/>
          <w:bottom w:val="nil"/>
          <w:right w:val="nil"/>
          <w:between w:val="nil"/>
        </w:pBdr>
        <w:rPr>
          <w:rFonts w:ascii="Arial" w:eastAsia="Arial" w:hAnsi="Arial" w:cs="Arial"/>
          <w:b/>
        </w:rPr>
      </w:pPr>
      <w:sdt>
        <w:sdtPr>
          <w:rPr>
            <w:rFonts w:ascii="Arial" w:eastAsia="Arial" w:hAnsi="Arial" w:cs="Arial"/>
          </w:rPr>
          <w:id w:val="-47760379"/>
        </w:sdtPr>
        <w:sdtContent>
          <w:r w:rsidR="002234E3">
            <w:rPr>
              <w:rFonts w:ascii="MS Gothic" w:eastAsia="MS Gothic" w:hAnsi="MS Gothic" w:cs="Arial" w:hint="eastAsia"/>
            </w:rPr>
            <w:t>☐</w:t>
          </w:r>
        </w:sdtContent>
      </w:sdt>
      <w:r w:rsidR="002234E3">
        <w:rPr>
          <w:rFonts w:ascii="Arial" w:eastAsia="Arial" w:hAnsi="Arial" w:cs="Arial"/>
        </w:rPr>
        <w:t xml:space="preserve"> </w:t>
      </w:r>
      <w:r w:rsidR="00EB69C1" w:rsidRPr="002B2900">
        <w:rPr>
          <w:rFonts w:ascii="Arial" w:eastAsia="Arial" w:hAnsi="Arial" w:cs="Arial"/>
        </w:rPr>
        <w:t xml:space="preserve">Proiectul </w:t>
      </w:r>
      <w:r w:rsidR="007A34A5">
        <w:rPr>
          <w:rFonts w:ascii="Arial" w:hAnsi="Arial" w:cs="Arial"/>
        </w:rPr>
        <w:t>care face obiectul cererii de finanțare</w:t>
      </w:r>
      <w:r w:rsidR="007A34A5">
        <w:rPr>
          <w:rFonts w:ascii="Arial" w:hAnsi="Arial" w:cs="Arial"/>
          <w:color w:val="000000"/>
        </w:rPr>
        <w:t>, în conformitate cu</w:t>
      </w:r>
    </w:p>
    <w:p w:rsidR="007A34A5" w:rsidRDefault="00EB69C1" w:rsidP="00EB69C1">
      <w:pPr>
        <w:pBdr>
          <w:top w:val="nil"/>
          <w:left w:val="nil"/>
          <w:bottom w:val="nil"/>
          <w:right w:val="nil"/>
          <w:between w:val="nil"/>
        </w:pBdr>
        <w:ind w:left="720" w:firstLine="720"/>
        <w:rPr>
          <w:rFonts w:ascii="Arial" w:hAnsi="Arial" w:cs="Arial"/>
          <w:i/>
          <w:iCs/>
          <w:color w:val="000000"/>
        </w:rPr>
      </w:pPr>
      <w:r>
        <w:rPr>
          <w:rFonts w:ascii="Arial" w:hAnsi="Arial" w:cs="Arial"/>
          <w:color w:val="000000"/>
        </w:rPr>
        <w:t xml:space="preserve">prevederile art. 2 din normele metodologice, </w:t>
      </w:r>
      <w:r w:rsidRPr="002B2900">
        <w:rPr>
          <w:rFonts w:ascii="Arial" w:hAnsi="Arial" w:cs="Arial"/>
          <w:color w:val="000000"/>
        </w:rPr>
        <w:t xml:space="preserve"> este caracterizat prin </w:t>
      </w:r>
      <w:r w:rsidRPr="002B2900">
        <w:rPr>
          <w:rFonts w:ascii="Arial" w:hAnsi="Arial" w:cs="Arial"/>
          <w:i/>
          <w:iCs/>
          <w:color w:val="000000"/>
        </w:rPr>
        <w:t>a</w:t>
      </w:r>
      <w:r>
        <w:rPr>
          <w:rFonts w:ascii="Arial" w:hAnsi="Arial" w:cs="Arial"/>
          <w:i/>
          <w:iCs/>
          <w:color w:val="000000"/>
        </w:rPr>
        <w:t xml:space="preserve">ctivitate </w:t>
      </w:r>
    </w:p>
    <w:p w:rsidR="007A34A5" w:rsidRDefault="00EB69C1" w:rsidP="007A34A5">
      <w:pPr>
        <w:pBdr>
          <w:top w:val="nil"/>
          <w:left w:val="nil"/>
          <w:bottom w:val="nil"/>
          <w:right w:val="nil"/>
          <w:between w:val="nil"/>
        </w:pBdr>
        <w:ind w:left="720" w:firstLine="720"/>
        <w:rPr>
          <w:rFonts w:ascii="Arial" w:eastAsia="Arial" w:hAnsi="Arial" w:cs="Arial"/>
          <w:b/>
        </w:rPr>
      </w:pPr>
      <w:r>
        <w:rPr>
          <w:rFonts w:ascii="Arial" w:hAnsi="Arial" w:cs="Arial"/>
          <w:i/>
          <w:iCs/>
          <w:color w:val="000000"/>
        </w:rPr>
        <w:t>culturală cu caracter n</w:t>
      </w:r>
      <w:r w:rsidRPr="002B2900">
        <w:rPr>
          <w:rFonts w:ascii="Arial" w:hAnsi="Arial" w:cs="Arial"/>
          <w:i/>
          <w:iCs/>
          <w:color w:val="000000"/>
        </w:rPr>
        <w:t>eeconomic</w:t>
      </w:r>
      <w:r w:rsidRPr="00A61039">
        <w:rPr>
          <w:rStyle w:val="FootnoteReference"/>
          <w:rFonts w:ascii="Arial" w:eastAsia="SimSun" w:hAnsi="Arial" w:cs="Arial"/>
          <w:color w:val="00000A"/>
          <w:sz w:val="22"/>
          <w:szCs w:val="22"/>
          <w:lang w:eastAsia="zh-CN"/>
        </w:rPr>
        <w:footnoteReference w:id="26"/>
      </w:r>
      <w:r>
        <w:rPr>
          <w:rFonts w:ascii="Arial" w:hAnsi="Arial" w:cs="Arial"/>
          <w:i/>
          <w:iCs/>
          <w:color w:val="000000"/>
        </w:rPr>
        <w:t>;</w:t>
      </w:r>
    </w:p>
    <w:p w:rsidR="007A34A5" w:rsidRPr="006744B2" w:rsidRDefault="00FA69A0" w:rsidP="008F1D11">
      <w:pPr>
        <w:pBdr>
          <w:top w:val="nil"/>
          <w:left w:val="nil"/>
          <w:bottom w:val="nil"/>
          <w:right w:val="nil"/>
          <w:between w:val="nil"/>
        </w:pBdr>
        <w:ind w:left="2880"/>
        <w:rPr>
          <w:rFonts w:ascii="Arial" w:eastAsia="Arial" w:hAnsi="Arial" w:cs="Arial"/>
          <w:b/>
        </w:rPr>
      </w:pPr>
      <w:r>
        <w:rPr>
          <w:rFonts w:ascii="Arial" w:eastAsia="Arial" w:hAnsi="Arial" w:cs="Arial"/>
        </w:rPr>
        <w:t xml:space="preserve">c.1. </w:t>
      </w:r>
      <w:sdt>
        <w:sdtPr>
          <w:rPr>
            <w:rFonts w:ascii="Arial" w:eastAsia="Arial" w:hAnsi="Arial" w:cs="Arial"/>
          </w:rPr>
          <w:id w:val="152118760"/>
        </w:sdtPr>
        <w:sdtContent>
          <w:r w:rsidR="002234E3">
            <w:rPr>
              <w:rFonts w:ascii="MS Gothic" w:eastAsia="MS Gothic" w:hAnsi="MS Gothic" w:cs="Arial" w:hint="eastAsia"/>
            </w:rPr>
            <w:t>☐</w:t>
          </w:r>
        </w:sdtContent>
      </w:sdt>
      <w:r w:rsidR="002234E3">
        <w:rPr>
          <w:rFonts w:ascii="Arial" w:eastAsia="Arial" w:hAnsi="Arial" w:cs="Arial"/>
        </w:rPr>
        <w:t xml:space="preserve"> </w:t>
      </w:r>
      <w:r w:rsidR="007A34A5" w:rsidRPr="006744B2">
        <w:rPr>
          <w:rFonts w:ascii="Arial" w:hAnsi="Arial" w:cs="Arial"/>
        </w:rPr>
        <w:t>Contribuția bănească a vizitatorilor/pa</w:t>
      </w:r>
      <w:r w:rsidR="006744B2" w:rsidRPr="006744B2">
        <w:rPr>
          <w:rFonts w:ascii="Arial" w:hAnsi="Arial" w:cs="Arial"/>
        </w:rPr>
        <w:t xml:space="preserve">rticipanților la </w:t>
      </w:r>
      <w:r w:rsidR="006744B2">
        <w:rPr>
          <w:rFonts w:ascii="Arial" w:hAnsi="Arial" w:cs="Arial"/>
        </w:rPr>
        <w:t xml:space="preserve">implementarea </w:t>
      </w:r>
      <w:r w:rsidR="007A34A5" w:rsidRPr="006744B2">
        <w:rPr>
          <w:rFonts w:ascii="Arial" w:hAnsi="Arial" w:cs="Arial"/>
        </w:rPr>
        <w:t>proiectului cultural care face obiectul cererii de finanțare</w:t>
      </w:r>
      <w:r>
        <w:rPr>
          <w:rFonts w:ascii="Arial" w:hAnsi="Arial" w:cs="Arial"/>
        </w:rPr>
        <w:t>,</w:t>
      </w:r>
      <w:r w:rsidR="007A34A5" w:rsidRPr="006744B2">
        <w:rPr>
          <w:rFonts w:ascii="Arial" w:hAnsi="Arial" w:cs="Arial"/>
        </w:rPr>
        <w:t xml:space="preserve"> acoperă numai o fracțiune</w:t>
      </w:r>
      <w:r w:rsidR="007A34A5" w:rsidRPr="00A61039">
        <w:rPr>
          <w:rStyle w:val="FootnoteReference"/>
          <w:rFonts w:ascii="Arial" w:hAnsi="Arial" w:cs="Arial"/>
          <w:sz w:val="22"/>
          <w:szCs w:val="22"/>
        </w:rPr>
        <w:footnoteReference w:id="27"/>
      </w:r>
      <w:r w:rsidR="007A34A5" w:rsidRPr="006744B2">
        <w:rPr>
          <w:rFonts w:ascii="Arial" w:hAnsi="Arial" w:cs="Arial"/>
          <w:color w:val="FF0000"/>
        </w:rPr>
        <w:t xml:space="preserve"> </w:t>
      </w:r>
      <w:r w:rsidR="007A34A5" w:rsidRPr="006744B2">
        <w:rPr>
          <w:rFonts w:ascii="Arial" w:hAnsi="Arial" w:cs="Arial"/>
        </w:rPr>
        <w:t>din costurile reale</w:t>
      </w:r>
      <w:r w:rsidR="006744B2">
        <w:rPr>
          <w:rFonts w:ascii="Arial" w:hAnsi="Arial" w:cs="Arial"/>
        </w:rPr>
        <w:t xml:space="preserve"> </w:t>
      </w:r>
      <w:r w:rsidR="007A34A5" w:rsidRPr="006744B2">
        <w:rPr>
          <w:rFonts w:ascii="Arial" w:hAnsi="Arial" w:cs="Arial"/>
        </w:rPr>
        <w:t xml:space="preserve">ale </w:t>
      </w:r>
      <w:r w:rsidR="006744B2">
        <w:rPr>
          <w:rFonts w:ascii="Arial" w:hAnsi="Arial" w:cs="Arial"/>
        </w:rPr>
        <w:t>acestuia</w:t>
      </w:r>
      <w:r w:rsidR="007A34A5" w:rsidRPr="006744B2">
        <w:rPr>
          <w:rFonts w:ascii="Arial" w:hAnsi="Arial" w:cs="Arial"/>
        </w:rPr>
        <w:t>.</w:t>
      </w:r>
    </w:p>
    <w:p w:rsidR="009A631B" w:rsidRPr="007A34A5" w:rsidRDefault="00FA69A0" w:rsidP="00FA69A0">
      <w:pPr>
        <w:pBdr>
          <w:top w:val="nil"/>
          <w:left w:val="nil"/>
          <w:bottom w:val="nil"/>
          <w:right w:val="nil"/>
          <w:between w:val="nil"/>
        </w:pBdr>
        <w:ind w:left="2880"/>
        <w:rPr>
          <w:rFonts w:ascii="Arial" w:eastAsia="Arial" w:hAnsi="Arial" w:cs="Arial"/>
          <w:b/>
        </w:rPr>
      </w:pPr>
      <w:r>
        <w:rPr>
          <w:rFonts w:ascii="Arial" w:hAnsi="Arial" w:cs="Arial"/>
        </w:rPr>
        <w:t xml:space="preserve">c.2. </w:t>
      </w:r>
      <w:sdt>
        <w:sdtPr>
          <w:rPr>
            <w:rFonts w:ascii="Arial" w:hAnsi="Arial" w:cs="Arial"/>
          </w:rPr>
          <w:id w:val="1750929726"/>
        </w:sdtPr>
        <w:sdtContent>
          <w:r w:rsidR="002234E3">
            <w:rPr>
              <w:rFonts w:ascii="MS Gothic" w:eastAsia="MS Gothic" w:hAnsi="MS Gothic" w:cs="Arial" w:hint="eastAsia"/>
            </w:rPr>
            <w:t>☐</w:t>
          </w:r>
        </w:sdtContent>
      </w:sdt>
      <w:r w:rsidR="002234E3">
        <w:rPr>
          <w:rFonts w:ascii="Arial" w:hAnsi="Arial" w:cs="Arial"/>
        </w:rPr>
        <w:t xml:space="preserve"> </w:t>
      </w:r>
      <w:r w:rsidR="00B6403E">
        <w:rPr>
          <w:rFonts w:ascii="Arial" w:hAnsi="Arial" w:cs="Arial"/>
          <w:color w:val="000000"/>
        </w:rPr>
        <w:t>în situația prevăzută la</w:t>
      </w:r>
      <w:r w:rsidR="007A34A5">
        <w:rPr>
          <w:rFonts w:ascii="Arial" w:eastAsia="Arial" w:hAnsi="Arial" w:cs="Arial"/>
          <w:b/>
        </w:rPr>
        <w:t xml:space="preserve"> </w:t>
      </w:r>
      <w:r w:rsidR="007A34A5" w:rsidRPr="007A34A5">
        <w:rPr>
          <w:rFonts w:ascii="Arial" w:hAnsi="Arial" w:cs="Arial"/>
          <w:color w:val="000000"/>
        </w:rPr>
        <w:t>art. 2</w:t>
      </w:r>
      <w:r w:rsidR="007A34A5">
        <w:rPr>
          <w:rFonts w:ascii="Arial" w:hAnsi="Arial" w:cs="Arial"/>
          <w:color w:val="000000"/>
        </w:rPr>
        <w:t xml:space="preserve"> alin. (2) lit. c) și la alin. (3)</w:t>
      </w:r>
      <w:r w:rsidR="007A34A5" w:rsidRPr="007A34A5">
        <w:rPr>
          <w:rFonts w:ascii="Arial" w:hAnsi="Arial" w:cs="Arial"/>
          <w:color w:val="000000"/>
        </w:rPr>
        <w:t xml:space="preserve"> din normele metodologice</w:t>
      </w:r>
      <w:r w:rsidR="00027457">
        <w:rPr>
          <w:rFonts w:ascii="Arial" w:hAnsi="Arial" w:cs="Arial"/>
          <w:color w:val="000000"/>
        </w:rPr>
        <w:t>,</w:t>
      </w:r>
      <w:r w:rsidR="007A34A5" w:rsidRPr="007A34A5">
        <w:rPr>
          <w:rFonts w:ascii="Arial" w:hAnsi="Arial" w:cs="Arial"/>
          <w:color w:val="FF0000"/>
        </w:rPr>
        <w:t xml:space="preserve"> </w:t>
      </w:r>
      <w:r w:rsidR="009A631B" w:rsidRPr="007A34A5">
        <w:rPr>
          <w:rFonts w:ascii="Arial" w:hAnsi="Arial" w:cs="Arial"/>
        </w:rPr>
        <w:t>v</w:t>
      </w:r>
      <w:r w:rsidR="007A34A5" w:rsidRPr="007A34A5">
        <w:rPr>
          <w:rFonts w:ascii="Arial" w:hAnsi="Arial" w:cs="Arial"/>
        </w:rPr>
        <w:t>oi</w:t>
      </w:r>
      <w:r w:rsidR="009A631B" w:rsidRPr="007A34A5">
        <w:rPr>
          <w:rFonts w:ascii="Arial" w:hAnsi="Arial" w:cs="Arial"/>
        </w:rPr>
        <w:t xml:space="preserve"> ține o evidență contabilă distinctă pentru sprijinul financiar nerambursabil primit.</w:t>
      </w:r>
    </w:p>
    <w:p w:rsidR="009A631B" w:rsidRDefault="009A631B" w:rsidP="009A631B">
      <w:pPr>
        <w:jc w:val="both"/>
        <w:rPr>
          <w:rFonts w:ascii="Arial" w:hAnsi="Arial" w:cs="Arial"/>
        </w:rPr>
      </w:pPr>
    </w:p>
    <w:p w:rsidR="0075337C" w:rsidRPr="007A34A5" w:rsidRDefault="0022405A" w:rsidP="007A34A5">
      <w:pPr>
        <w:pStyle w:val="ListParagraph"/>
        <w:widowControl/>
        <w:ind w:left="0"/>
        <w:jc w:val="both"/>
        <w:rPr>
          <w:rFonts w:ascii="Arial" w:eastAsia="Arial" w:hAnsi="Arial" w:cs="Arial"/>
          <w:b/>
          <w:color w:val="000000"/>
        </w:rPr>
      </w:pPr>
      <w:r w:rsidRPr="0022405A">
        <w:rPr>
          <w:rFonts w:ascii="Arial" w:eastAsia="Arial" w:hAnsi="Arial" w:cs="Arial"/>
          <w:b/>
          <w:color w:val="000000"/>
        </w:rPr>
        <w:t xml:space="preserve">Cunoscând pedeapsa prevăzută de art. 326 din Codul penal pentru </w:t>
      </w:r>
      <w:r w:rsidRPr="007A34A5">
        <w:rPr>
          <w:rFonts w:ascii="Arial" w:eastAsia="Arial" w:hAnsi="Arial" w:cs="Arial"/>
          <w:b/>
          <w:color w:val="000000"/>
        </w:rPr>
        <w:t>infracţiunea de fals în declaraţii, am verificat datele din prezenta declaraţie, care este completă şi corectă.</w:t>
      </w:r>
    </w:p>
    <w:p w:rsidR="0075337C" w:rsidRDefault="0075337C" w:rsidP="006D5F07">
      <w:pPr>
        <w:widowControl/>
        <w:jc w:val="both"/>
        <w:rPr>
          <w:rFonts w:ascii="Arial" w:eastAsia="Arial" w:hAnsi="Arial" w:cs="Arial"/>
          <w:b/>
        </w:rPr>
      </w:pPr>
    </w:p>
    <w:tbl>
      <w:tblPr>
        <w:tblW w:w="99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809"/>
        <w:gridCol w:w="7095"/>
      </w:tblGrid>
      <w:tr w:rsidR="0075337C" w:rsidTr="00A50895">
        <w:trPr>
          <w:trHeight w:val="409"/>
        </w:trPr>
        <w:tc>
          <w:tcPr>
            <w:tcW w:w="2809" w:type="dxa"/>
          </w:tcPr>
          <w:p w:rsidR="0075337C" w:rsidRPr="00355F36" w:rsidRDefault="0022405A" w:rsidP="00355F36">
            <w:pPr>
              <w:ind w:left="247"/>
              <w:rPr>
                <w:rFonts w:ascii="Arial" w:eastAsia="Arial" w:hAnsi="Arial" w:cs="Arial"/>
                <w:b/>
                <w:sz w:val="20"/>
                <w:szCs w:val="20"/>
              </w:rPr>
            </w:pPr>
            <w:r w:rsidRPr="00355F36">
              <w:rPr>
                <w:rFonts w:ascii="Arial" w:eastAsia="Arial" w:hAnsi="Arial" w:cs="Arial"/>
                <w:b/>
                <w:sz w:val="20"/>
                <w:szCs w:val="20"/>
              </w:rPr>
              <w:t>Numele şi semnătura:</w:t>
            </w:r>
          </w:p>
          <w:p w:rsidR="0075337C" w:rsidRPr="00355F36" w:rsidRDefault="0075337C" w:rsidP="00355F36">
            <w:pPr>
              <w:ind w:left="247"/>
              <w:rPr>
                <w:rFonts w:ascii="Arial" w:eastAsia="Arial" w:hAnsi="Arial" w:cs="Arial"/>
                <w:b/>
                <w:sz w:val="20"/>
                <w:szCs w:val="20"/>
              </w:rPr>
            </w:pPr>
          </w:p>
        </w:tc>
        <w:tc>
          <w:tcPr>
            <w:tcW w:w="7095" w:type="dxa"/>
          </w:tcPr>
          <w:p w:rsidR="0075337C" w:rsidRPr="00355F36" w:rsidRDefault="0075337C" w:rsidP="00355F36">
            <w:pPr>
              <w:tabs>
                <w:tab w:val="left" w:pos="1701"/>
              </w:tabs>
              <w:spacing w:before="120" w:after="120"/>
              <w:jc w:val="center"/>
              <w:rPr>
                <w:rFonts w:ascii="Arial" w:eastAsia="Arial" w:hAnsi="Arial" w:cs="Arial"/>
                <w:sz w:val="20"/>
                <w:szCs w:val="20"/>
              </w:rPr>
            </w:pPr>
          </w:p>
        </w:tc>
      </w:tr>
      <w:tr w:rsidR="0075337C" w:rsidTr="00A50895">
        <w:trPr>
          <w:trHeight w:val="318"/>
        </w:trPr>
        <w:tc>
          <w:tcPr>
            <w:tcW w:w="2809" w:type="dxa"/>
          </w:tcPr>
          <w:p w:rsidR="0075337C" w:rsidRPr="00355F36" w:rsidRDefault="0022405A" w:rsidP="00355F36">
            <w:pPr>
              <w:widowControl/>
              <w:pBdr>
                <w:top w:val="nil"/>
                <w:left w:val="nil"/>
                <w:bottom w:val="nil"/>
                <w:right w:val="nil"/>
                <w:between w:val="nil"/>
              </w:pBdr>
              <w:ind w:left="247"/>
              <w:rPr>
                <w:rFonts w:ascii="Arial" w:eastAsia="Arial" w:hAnsi="Arial" w:cs="Arial"/>
                <w:b/>
                <w:color w:val="000000"/>
                <w:sz w:val="20"/>
                <w:szCs w:val="20"/>
              </w:rPr>
            </w:pPr>
            <w:r w:rsidRPr="00355F36">
              <w:rPr>
                <w:rFonts w:ascii="Arial" w:eastAsia="Arial" w:hAnsi="Arial" w:cs="Arial"/>
                <w:b/>
                <w:color w:val="000000"/>
                <w:sz w:val="20"/>
                <w:szCs w:val="20"/>
              </w:rPr>
              <w:t>Data:</w:t>
            </w:r>
          </w:p>
        </w:tc>
        <w:tc>
          <w:tcPr>
            <w:tcW w:w="7095" w:type="dxa"/>
          </w:tcPr>
          <w:p w:rsidR="0075337C" w:rsidRPr="00355F36" w:rsidRDefault="0075337C" w:rsidP="00355F36">
            <w:pPr>
              <w:tabs>
                <w:tab w:val="left" w:pos="1701"/>
              </w:tabs>
              <w:spacing w:before="120" w:after="120"/>
              <w:jc w:val="center"/>
              <w:rPr>
                <w:rFonts w:ascii="Arial" w:eastAsia="Arial" w:hAnsi="Arial" w:cs="Arial"/>
                <w:sz w:val="20"/>
                <w:szCs w:val="20"/>
              </w:rPr>
            </w:pPr>
          </w:p>
        </w:tc>
      </w:tr>
    </w:tbl>
    <w:p w:rsidR="00D107F9" w:rsidRDefault="00D107F9" w:rsidP="00D107F9">
      <w:pPr>
        <w:ind w:left="720"/>
        <w:rPr>
          <w:rFonts w:ascii="Arial" w:eastAsia="Arial" w:hAnsi="Arial" w:cs="Arial"/>
          <w:b/>
        </w:rPr>
      </w:pPr>
    </w:p>
    <w:p w:rsidR="00D107F9" w:rsidRPr="00D107F9" w:rsidRDefault="00EE52FC" w:rsidP="00AC44AC">
      <w:pPr>
        <w:numPr>
          <w:ilvl w:val="0"/>
          <w:numId w:val="6"/>
        </w:numPr>
        <w:rPr>
          <w:rFonts w:ascii="Arial" w:eastAsia="Arial" w:hAnsi="Arial" w:cs="Arial"/>
          <w:b/>
        </w:rPr>
      </w:pPr>
      <w:r>
        <w:rPr>
          <w:rFonts w:ascii="Arial" w:eastAsia="Arial" w:hAnsi="Arial" w:cs="Arial"/>
          <w:b/>
        </w:rPr>
        <w:t>Anexa nr. 2. b: Declarație</w:t>
      </w:r>
      <w:r w:rsidRPr="00D107F9">
        <w:rPr>
          <w:rFonts w:ascii="Arial" w:eastAsia="Arial" w:hAnsi="Arial" w:cs="Arial"/>
          <w:b/>
        </w:rPr>
        <w:t xml:space="preserve"> </w:t>
      </w:r>
      <w:r>
        <w:rPr>
          <w:rFonts w:ascii="Arial" w:eastAsia="Arial" w:hAnsi="Arial" w:cs="Arial"/>
          <w:b/>
        </w:rPr>
        <w:t>p</w:t>
      </w:r>
      <w:r w:rsidR="00D107F9" w:rsidRPr="00D107F9">
        <w:rPr>
          <w:rFonts w:ascii="Arial" w:eastAsia="Arial" w:hAnsi="Arial" w:cs="Arial"/>
          <w:b/>
        </w:rPr>
        <w:t>ersoane fizice</w:t>
      </w:r>
      <w:r>
        <w:rPr>
          <w:rStyle w:val="FootnoteReference"/>
          <w:rFonts w:eastAsia="Arial" w:cs="Arial"/>
          <w:b/>
        </w:rPr>
        <w:footnoteReference w:id="28"/>
      </w:r>
      <w:r w:rsidR="00D107F9" w:rsidRPr="00D107F9">
        <w:rPr>
          <w:rFonts w:ascii="Arial" w:eastAsia="Arial" w:hAnsi="Arial" w:cs="Arial"/>
          <w:b/>
        </w:rPr>
        <w:t xml:space="preserve"> (inclusiv </w:t>
      </w:r>
      <w:r w:rsidR="00D107F9" w:rsidRPr="00D107F9">
        <w:rPr>
          <w:rFonts w:ascii="Arial" w:eastAsia="Arial" w:hAnsi="Arial" w:cs="Arial"/>
        </w:rPr>
        <w:t>PFA):</w:t>
      </w:r>
    </w:p>
    <w:p w:rsidR="00414814" w:rsidRDefault="00414814" w:rsidP="00414814">
      <w:pPr>
        <w:rPr>
          <w:rFonts w:ascii="Arial" w:eastAsia="Arial" w:hAnsi="Arial" w:cs="Arial"/>
          <w:b/>
        </w:rPr>
      </w:pPr>
      <w:r>
        <w:rPr>
          <w:rFonts w:ascii="Arial" w:eastAsia="Arial" w:hAnsi="Arial" w:cs="Arial"/>
          <w:b/>
        </w:rPr>
        <w:t xml:space="preserve">Subsemnatul </w:t>
      </w:r>
    </w:p>
    <w:p w:rsidR="00414814" w:rsidRPr="00F76189" w:rsidRDefault="00414814" w:rsidP="00414814">
      <w:pPr>
        <w:ind w:left="540" w:firstLine="360"/>
        <w:rPr>
          <w:rFonts w:ascii="Arial" w:eastAsia="Arial" w:hAnsi="Arial" w:cs="Arial"/>
          <w:sz w:val="12"/>
          <w:szCs w:val="12"/>
        </w:rPr>
      </w:pPr>
      <w:r w:rsidRPr="00F76189">
        <w:rPr>
          <w:rFonts w:ascii="Arial" w:eastAsia="Arial" w:hAnsi="Arial" w:cs="Arial"/>
          <w:sz w:val="12"/>
          <w:szCs w:val="12"/>
        </w:rPr>
        <w:t>datele de identificare ale declarantului (CNP/CI seria/nr./eliberată de/la data de/Domiciliat în:/Localitate:/Judeţ:/str./nr.:/ tel.fix/mobil/e-mail:/website)</w:t>
      </w:r>
    </w:p>
    <w:p w:rsidR="00414814" w:rsidRPr="009A631B" w:rsidRDefault="00414814" w:rsidP="00414814">
      <w:pPr>
        <w:rPr>
          <w:rFonts w:ascii="Arial" w:eastAsia="Arial" w:hAnsi="Arial" w:cs="Arial"/>
          <w:b/>
        </w:rPr>
      </w:pPr>
      <w:r>
        <w:rPr>
          <w:rFonts w:ascii="Arial" w:eastAsia="Arial" w:hAnsi="Arial" w:cs="Arial"/>
          <w:b/>
        </w:rPr>
        <w:t xml:space="preserve">în nume propriu sau având calitatea </w:t>
      </w:r>
      <w:r w:rsidRPr="009A631B">
        <w:rPr>
          <w:rFonts w:ascii="Arial" w:eastAsia="Arial" w:hAnsi="Arial" w:cs="Arial"/>
          <w:b/>
        </w:rPr>
        <w:t>de</w:t>
      </w:r>
      <w:r w:rsidRPr="00895C5C">
        <w:rPr>
          <w:rFonts w:ascii="Arial" w:eastAsia="Arial" w:hAnsi="Arial" w:cs="Arial"/>
        </w:rPr>
        <w:t xml:space="preserve"> </w:t>
      </w:r>
      <w:r>
        <w:rPr>
          <w:rFonts w:ascii="Arial" w:eastAsia="Arial" w:hAnsi="Arial" w:cs="Arial"/>
        </w:rPr>
        <w:t>reprezentant legal al</w:t>
      </w:r>
      <w:r w:rsidRPr="00274441">
        <w:rPr>
          <w:rFonts w:ascii="Arial" w:eastAsia="Arial" w:hAnsi="Arial" w:cs="Arial"/>
          <w:b/>
        </w:rPr>
        <w:t xml:space="preserve"> </w:t>
      </w:r>
      <w:r>
        <w:rPr>
          <w:rFonts w:ascii="Arial" w:eastAsia="Arial" w:hAnsi="Arial" w:cs="Arial"/>
          <w:b/>
        </w:rPr>
        <w:t>solicitantului</w:t>
      </w:r>
      <w:r w:rsidRPr="009A631B">
        <w:rPr>
          <w:rFonts w:ascii="Arial" w:eastAsia="Arial" w:hAnsi="Arial" w:cs="Arial"/>
          <w:b/>
        </w:rPr>
        <w:t xml:space="preserve"> </w:t>
      </w:r>
    </w:p>
    <w:p w:rsidR="00414814" w:rsidRDefault="00D6362B" w:rsidP="00414814">
      <w:pPr>
        <w:widowControl/>
        <w:rPr>
          <w:rFonts w:ascii="Arial" w:eastAsia="Arial" w:hAnsi="Arial" w:cs="Arial"/>
        </w:rPr>
      </w:pPr>
      <w:sdt>
        <w:sdtPr>
          <w:rPr>
            <w:rFonts w:ascii="Arial" w:eastAsia="Arial" w:hAnsi="Arial" w:cs="Arial"/>
          </w:rPr>
          <w:id w:val="1995288116"/>
        </w:sdtPr>
        <w:sdtContent>
          <w:r w:rsidR="002234E3">
            <w:rPr>
              <w:rFonts w:ascii="MS Gothic" w:eastAsia="MS Gothic" w:hAnsi="MS Gothic" w:cs="Arial" w:hint="eastAsia"/>
            </w:rPr>
            <w:t>☐</w:t>
          </w:r>
        </w:sdtContent>
      </w:sdt>
      <w:r w:rsidR="002234E3">
        <w:rPr>
          <w:rFonts w:ascii="Arial" w:eastAsia="Arial" w:hAnsi="Arial" w:cs="Arial"/>
        </w:rPr>
        <w:t xml:space="preserve"> </w:t>
      </w:r>
      <w:r w:rsidR="00414814">
        <w:rPr>
          <w:rFonts w:ascii="Arial" w:eastAsia="Arial" w:hAnsi="Arial" w:cs="Arial"/>
        </w:rPr>
        <w:t>PFA/AF/II  ..........................................</w:t>
      </w:r>
      <w:r w:rsidR="00414814" w:rsidRPr="00BD6E5D">
        <w:rPr>
          <w:rFonts w:ascii="Arial" w:eastAsia="Arial" w:hAnsi="Arial" w:cs="Arial"/>
          <w:sz w:val="12"/>
          <w:szCs w:val="12"/>
        </w:rPr>
        <w:t xml:space="preserve"> </w:t>
      </w:r>
      <w:r w:rsidR="00414814">
        <w:rPr>
          <w:rFonts w:ascii="Arial" w:eastAsia="Arial" w:hAnsi="Arial" w:cs="Arial"/>
          <w:sz w:val="12"/>
          <w:szCs w:val="12"/>
        </w:rPr>
        <w:t>denumirea persoanei fizice autorizate</w:t>
      </w:r>
      <w:r w:rsidR="00414814">
        <w:rPr>
          <w:rFonts w:ascii="Arial" w:eastAsia="Arial" w:hAnsi="Arial" w:cs="Arial"/>
        </w:rPr>
        <w:t>”,</w:t>
      </w:r>
    </w:p>
    <w:p w:rsidR="00414814" w:rsidRPr="00274441" w:rsidRDefault="00414814" w:rsidP="00414814">
      <w:pPr>
        <w:rPr>
          <w:rFonts w:ascii="Arial" w:eastAsia="Arial" w:hAnsi="Arial" w:cs="Arial"/>
          <w:b/>
        </w:rPr>
      </w:pPr>
      <w:r>
        <w:rPr>
          <w:rFonts w:ascii="Arial" w:eastAsia="Arial" w:hAnsi="Arial" w:cs="Arial"/>
          <w:b/>
        </w:rPr>
        <w:t>pentru acordarea unei finanțări nerambursabile pentru  obiectivul …………………..</w:t>
      </w:r>
      <w:r>
        <w:rPr>
          <w:rFonts w:ascii="Arial" w:eastAsia="Arial" w:hAnsi="Arial" w:cs="Arial"/>
          <w:sz w:val="12"/>
          <w:szCs w:val="12"/>
        </w:rPr>
        <w:t>denumirea obiectivului</w:t>
      </w:r>
      <w:r>
        <w:rPr>
          <w:rFonts w:ascii="Arial" w:eastAsia="Arial" w:hAnsi="Arial" w:cs="Arial"/>
          <w:b/>
        </w:rPr>
        <w:t xml:space="preserve">, </w:t>
      </w:r>
      <w:r w:rsidRPr="00881685">
        <w:rPr>
          <w:rFonts w:ascii="Arial" w:hAnsi="Arial" w:cs="Arial"/>
          <w:b/>
        </w:rPr>
        <w:t>cunoscând că falsul în declarații este pedepsit de legea penală, declar pe propria răspundere următoarele</w:t>
      </w:r>
      <w:r>
        <w:rPr>
          <w:rFonts w:ascii="Arial" w:eastAsia="Arial" w:hAnsi="Arial" w:cs="Arial"/>
          <w:color w:val="000000"/>
        </w:rPr>
        <w:t>:</w:t>
      </w:r>
    </w:p>
    <w:p w:rsidR="00414814" w:rsidRPr="002B2900" w:rsidRDefault="00D6362B" w:rsidP="00414814">
      <w:pPr>
        <w:numPr>
          <w:ilvl w:val="1"/>
          <w:numId w:val="8"/>
        </w:numPr>
        <w:pBdr>
          <w:top w:val="nil"/>
          <w:left w:val="nil"/>
          <w:bottom w:val="nil"/>
          <w:right w:val="nil"/>
          <w:between w:val="nil"/>
        </w:pBdr>
        <w:rPr>
          <w:rFonts w:ascii="Arial" w:eastAsia="Arial" w:hAnsi="Arial" w:cs="Arial"/>
          <w:b/>
        </w:rPr>
      </w:pPr>
      <w:sdt>
        <w:sdtPr>
          <w:rPr>
            <w:rFonts w:ascii="Arial" w:eastAsia="Arial" w:hAnsi="Arial" w:cs="Arial"/>
          </w:rPr>
          <w:id w:val="1774437866"/>
        </w:sdtPr>
        <w:sdtContent>
          <w:r w:rsidR="002234E3">
            <w:rPr>
              <w:rFonts w:ascii="MS Gothic" w:eastAsia="MS Gothic" w:hAnsi="MS Gothic" w:cs="Arial" w:hint="eastAsia"/>
            </w:rPr>
            <w:t>☐</w:t>
          </w:r>
        </w:sdtContent>
      </w:sdt>
      <w:r w:rsidR="002234E3">
        <w:rPr>
          <w:rFonts w:ascii="Arial" w:eastAsia="Arial" w:hAnsi="Arial" w:cs="Arial"/>
        </w:rPr>
        <w:t xml:space="preserve"> </w:t>
      </w:r>
      <w:r w:rsidR="00414814" w:rsidRPr="009A631B">
        <w:rPr>
          <w:rFonts w:ascii="Arial" w:eastAsia="Arial" w:hAnsi="Arial" w:cs="Arial"/>
        </w:rPr>
        <w:t xml:space="preserve">Toate informaţiile cuprinse în Cererea de </w:t>
      </w:r>
      <w:r w:rsidR="00414814">
        <w:rPr>
          <w:rFonts w:ascii="Arial" w:eastAsia="Arial" w:hAnsi="Arial" w:cs="Arial"/>
        </w:rPr>
        <w:t>finanţare nerambursabilă pentru</w:t>
      </w:r>
    </w:p>
    <w:p w:rsidR="00BF765E" w:rsidRDefault="00414814" w:rsidP="00BF765E">
      <w:pPr>
        <w:pBdr>
          <w:top w:val="nil"/>
          <w:left w:val="nil"/>
          <w:bottom w:val="nil"/>
          <w:right w:val="nil"/>
          <w:between w:val="nil"/>
        </w:pBdr>
        <w:ind w:left="720" w:firstLine="720"/>
        <w:rPr>
          <w:rFonts w:ascii="Arial" w:eastAsia="Arial" w:hAnsi="Arial" w:cs="Arial"/>
        </w:rPr>
      </w:pPr>
      <w:r w:rsidRPr="009A631B">
        <w:rPr>
          <w:rFonts w:ascii="Arial" w:eastAsia="Arial" w:hAnsi="Arial" w:cs="Arial"/>
        </w:rPr>
        <w:t xml:space="preserve">acordarea de  finanțare nerambursabilă </w:t>
      </w:r>
      <w:r w:rsidR="00BF765E">
        <w:rPr>
          <w:rFonts w:ascii="Arial" w:eastAsia="Arial" w:hAnsi="Arial" w:cs="Arial"/>
        </w:rPr>
        <w:t xml:space="preserve">din </w:t>
      </w:r>
      <w:r w:rsidR="00BF765E">
        <w:rPr>
          <w:rFonts w:ascii="Arial" w:eastAsia="Arial" w:hAnsi="Arial" w:cs="Arial"/>
          <w:bCs/>
          <w:iCs/>
        </w:rPr>
        <w:t xml:space="preserve">fondul </w:t>
      </w:r>
      <w:r w:rsidR="00BF765E" w:rsidRPr="00414814">
        <w:rPr>
          <w:rFonts w:ascii="Arial" w:eastAsia="Arial" w:hAnsi="Arial" w:cs="Arial"/>
        </w:rPr>
        <w:t>“</w:t>
      </w:r>
      <w:r w:rsidR="00BF765E" w:rsidRPr="00414814">
        <w:rPr>
          <w:rFonts w:ascii="Arial" w:eastAsia="Arial" w:hAnsi="Arial" w:cs="Arial"/>
          <w:bCs/>
        </w:rPr>
        <w:t>Mobilitate 2023”</w:t>
      </w:r>
      <w:r w:rsidR="00BF765E" w:rsidRPr="009A631B">
        <w:rPr>
          <w:rFonts w:ascii="Arial" w:eastAsia="Arial" w:hAnsi="Arial" w:cs="Arial"/>
        </w:rPr>
        <w:t>sunt reale, corecte și complete</w:t>
      </w:r>
      <w:r w:rsidR="00BF765E">
        <w:rPr>
          <w:rFonts w:ascii="Arial" w:eastAsia="Arial" w:hAnsi="Arial" w:cs="Arial"/>
        </w:rPr>
        <w:t>;</w:t>
      </w:r>
    </w:p>
    <w:p w:rsidR="00414814" w:rsidRPr="00BF765E" w:rsidRDefault="00374A7B" w:rsidP="00BF765E">
      <w:pPr>
        <w:pStyle w:val="ListParagraph"/>
        <w:numPr>
          <w:ilvl w:val="1"/>
          <w:numId w:val="8"/>
        </w:numPr>
        <w:pBdr>
          <w:top w:val="nil"/>
          <w:left w:val="nil"/>
          <w:bottom w:val="nil"/>
          <w:right w:val="nil"/>
          <w:between w:val="nil"/>
        </w:pBdr>
        <w:rPr>
          <w:rFonts w:ascii="Arial" w:eastAsia="Arial" w:hAnsi="Arial" w:cs="Arial"/>
        </w:rPr>
      </w:pPr>
      <w:r w:rsidRPr="00BF765E">
        <w:rPr>
          <w:rFonts w:ascii="Arial" w:eastAsia="Arial" w:hAnsi="Arial" w:cs="Arial"/>
          <w:color w:val="000000"/>
        </w:rPr>
        <w:t>Subsemnatul/</w:t>
      </w:r>
      <w:r w:rsidR="00414814" w:rsidRPr="00BF765E">
        <w:rPr>
          <w:rFonts w:ascii="Arial" w:eastAsia="Arial" w:hAnsi="Arial" w:cs="Arial"/>
          <w:color w:val="000000"/>
        </w:rPr>
        <w:t xml:space="preserve">persoana </w:t>
      </w:r>
      <w:r w:rsidRPr="00BF765E">
        <w:rPr>
          <w:rFonts w:ascii="Arial" w:eastAsia="Arial" w:hAnsi="Arial" w:cs="Arial"/>
          <w:color w:val="000000"/>
        </w:rPr>
        <w:t>fizică autorizată</w:t>
      </w:r>
      <w:r w:rsidR="00414814" w:rsidRPr="00BF765E">
        <w:rPr>
          <w:rFonts w:ascii="Arial" w:eastAsia="Arial" w:hAnsi="Arial" w:cs="Arial"/>
          <w:color w:val="000000"/>
        </w:rPr>
        <w:t xml:space="preserve"> pe care </w:t>
      </w:r>
      <w:r w:rsidR="00A50895" w:rsidRPr="00BF765E">
        <w:rPr>
          <w:rFonts w:ascii="Arial" w:eastAsia="Arial" w:hAnsi="Arial" w:cs="Arial"/>
          <w:color w:val="000000"/>
        </w:rPr>
        <w:t xml:space="preserve">o reprezint, în calitatea ei de </w:t>
      </w:r>
      <w:r w:rsidR="00414814" w:rsidRPr="00BF765E">
        <w:rPr>
          <w:rFonts w:ascii="Arial" w:eastAsia="Arial" w:hAnsi="Arial" w:cs="Arial"/>
          <w:color w:val="000000"/>
        </w:rPr>
        <w:t>solicitant/beneficiar:</w:t>
      </w:r>
    </w:p>
    <w:p w:rsidR="00414814" w:rsidRPr="009A631B" w:rsidRDefault="00D6362B" w:rsidP="00414814">
      <w:pPr>
        <w:pStyle w:val="ListParagraph"/>
        <w:widowControl/>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497113311"/>
        </w:sdtPr>
        <w:sdtContent>
          <w:r w:rsidR="002234E3">
            <w:rPr>
              <w:rFonts w:ascii="MS Gothic" w:eastAsia="MS Gothic" w:hAnsi="MS Gothic" w:cs="Arial" w:hint="eastAsia"/>
              <w:color w:val="000000"/>
            </w:rPr>
            <w:t>☐</w:t>
          </w:r>
        </w:sdtContent>
      </w:sdt>
      <w:r w:rsidR="002234E3">
        <w:rPr>
          <w:rFonts w:ascii="Arial" w:eastAsia="Arial" w:hAnsi="Arial" w:cs="Arial"/>
          <w:color w:val="000000"/>
        </w:rPr>
        <w:t xml:space="preserve"> </w:t>
      </w:r>
      <w:r w:rsidR="00414814" w:rsidRPr="009A631B">
        <w:rPr>
          <w:rFonts w:ascii="Arial" w:eastAsia="Arial" w:hAnsi="Arial" w:cs="Arial"/>
          <w:color w:val="000000"/>
        </w:rPr>
        <w:t xml:space="preserve">nu </w:t>
      </w:r>
      <w:r w:rsidR="00374A7B">
        <w:rPr>
          <w:rFonts w:ascii="Arial" w:eastAsia="Arial" w:hAnsi="Arial" w:cs="Arial"/>
          <w:color w:val="000000"/>
        </w:rPr>
        <w:t xml:space="preserve">am/are </w:t>
      </w:r>
      <w:r w:rsidR="00414814" w:rsidRPr="009A631B">
        <w:rPr>
          <w:rFonts w:ascii="Arial" w:eastAsia="Arial" w:hAnsi="Arial" w:cs="Arial"/>
          <w:color w:val="000000"/>
        </w:rPr>
        <w:t>conturile blocate conform unei hotărâri judecătoreşti definitive;</w:t>
      </w:r>
    </w:p>
    <w:p w:rsidR="00414814" w:rsidRPr="009A631B" w:rsidRDefault="00D6362B" w:rsidP="00414814">
      <w:pPr>
        <w:pStyle w:val="ListParagraph"/>
        <w:widowControl/>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386612042"/>
        </w:sdtPr>
        <w:sdtContent>
          <w:r w:rsidR="002234E3">
            <w:rPr>
              <w:rFonts w:ascii="MS Gothic" w:eastAsia="MS Gothic" w:hAnsi="MS Gothic" w:cs="Arial" w:hint="eastAsia"/>
              <w:color w:val="000000"/>
            </w:rPr>
            <w:t>☐</w:t>
          </w:r>
        </w:sdtContent>
      </w:sdt>
      <w:r w:rsidR="002234E3">
        <w:rPr>
          <w:rFonts w:ascii="Arial" w:eastAsia="Arial" w:hAnsi="Arial" w:cs="Arial"/>
          <w:color w:val="000000"/>
        </w:rPr>
        <w:t xml:space="preserve"> </w:t>
      </w:r>
      <w:r w:rsidR="00414814" w:rsidRPr="009A631B">
        <w:rPr>
          <w:rFonts w:ascii="Arial" w:eastAsia="Arial" w:hAnsi="Arial" w:cs="Arial"/>
          <w:color w:val="000000"/>
        </w:rPr>
        <w:t xml:space="preserve">nu </w:t>
      </w:r>
      <w:r w:rsidR="00374A7B">
        <w:rPr>
          <w:rFonts w:ascii="Arial" w:eastAsia="Arial" w:hAnsi="Arial" w:cs="Arial"/>
          <w:color w:val="000000"/>
        </w:rPr>
        <w:t>am/</w:t>
      </w:r>
      <w:r w:rsidR="00414814" w:rsidRPr="009A631B">
        <w:rPr>
          <w:rFonts w:ascii="Arial" w:eastAsia="Arial" w:hAnsi="Arial" w:cs="Arial"/>
          <w:color w:val="000000"/>
        </w:rPr>
        <w:t>a încălcat cu bună ştiinţă prevederile unui alt contract finanţat din fonduri publice;</w:t>
      </w:r>
    </w:p>
    <w:p w:rsidR="00414814" w:rsidRPr="009A631B" w:rsidRDefault="00D6362B" w:rsidP="00414814">
      <w:pPr>
        <w:pStyle w:val="ListParagraph"/>
        <w:widowControl/>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1679998330"/>
        </w:sdtPr>
        <w:sdtContent>
          <w:r w:rsidR="002234E3">
            <w:rPr>
              <w:rFonts w:ascii="MS Gothic" w:eastAsia="MS Gothic" w:hAnsi="MS Gothic" w:cs="Arial" w:hint="eastAsia"/>
              <w:color w:val="000000"/>
            </w:rPr>
            <w:t>☐</w:t>
          </w:r>
        </w:sdtContent>
      </w:sdt>
      <w:r w:rsidR="002234E3">
        <w:rPr>
          <w:rFonts w:ascii="Arial" w:eastAsia="Arial" w:hAnsi="Arial" w:cs="Arial"/>
          <w:color w:val="000000"/>
        </w:rPr>
        <w:t xml:space="preserve"> </w:t>
      </w:r>
      <w:r w:rsidR="00414814" w:rsidRPr="009A631B">
        <w:rPr>
          <w:rFonts w:ascii="Arial" w:eastAsia="Arial" w:hAnsi="Arial" w:cs="Arial"/>
          <w:color w:val="000000"/>
        </w:rPr>
        <w:t xml:space="preserve">nu </w:t>
      </w:r>
      <w:r w:rsidR="00374A7B">
        <w:rPr>
          <w:rFonts w:ascii="Arial" w:eastAsia="Arial" w:hAnsi="Arial" w:cs="Arial"/>
          <w:color w:val="000000"/>
        </w:rPr>
        <w:t>sunt/</w:t>
      </w:r>
      <w:r w:rsidR="00414814" w:rsidRPr="009A631B">
        <w:rPr>
          <w:rFonts w:ascii="Arial" w:eastAsia="Arial" w:hAnsi="Arial" w:cs="Arial"/>
          <w:color w:val="000000"/>
        </w:rPr>
        <w:t>este vinovat</w:t>
      </w:r>
      <w:r w:rsidR="00374A7B">
        <w:rPr>
          <w:rFonts w:ascii="Arial" w:eastAsia="Arial" w:hAnsi="Arial" w:cs="Arial"/>
          <w:color w:val="000000"/>
        </w:rPr>
        <w:t>/ă</w:t>
      </w:r>
      <w:r w:rsidR="00414814" w:rsidRPr="009A631B">
        <w:rPr>
          <w:rFonts w:ascii="Arial" w:eastAsia="Arial" w:hAnsi="Arial" w:cs="Arial"/>
          <w:color w:val="000000"/>
        </w:rPr>
        <w:t xml:space="preserve"> de declaraţii false cu privire la situaţia economică;</w:t>
      </w:r>
    </w:p>
    <w:p w:rsidR="00414814" w:rsidRPr="009A631B" w:rsidRDefault="00D6362B" w:rsidP="00414814">
      <w:pPr>
        <w:pStyle w:val="ListParagraph"/>
        <w:widowControl/>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13540842"/>
        </w:sdtPr>
        <w:sdtContent>
          <w:r w:rsidR="002234E3">
            <w:rPr>
              <w:rFonts w:ascii="MS Gothic" w:eastAsia="MS Gothic" w:hAnsi="MS Gothic" w:cs="Arial" w:hint="eastAsia"/>
              <w:color w:val="000000"/>
            </w:rPr>
            <w:t>☐</w:t>
          </w:r>
        </w:sdtContent>
      </w:sdt>
      <w:r w:rsidR="002234E3">
        <w:rPr>
          <w:rFonts w:ascii="Arial" w:eastAsia="Arial" w:hAnsi="Arial" w:cs="Arial"/>
          <w:color w:val="000000"/>
        </w:rPr>
        <w:t xml:space="preserve"> </w:t>
      </w:r>
      <w:r w:rsidR="00414814" w:rsidRPr="009A631B">
        <w:rPr>
          <w:rFonts w:ascii="Arial" w:eastAsia="Arial" w:hAnsi="Arial" w:cs="Arial"/>
          <w:color w:val="000000"/>
        </w:rPr>
        <w:t xml:space="preserve">nu </w:t>
      </w:r>
      <w:r w:rsidR="00374A7B">
        <w:rPr>
          <w:rFonts w:ascii="Arial" w:eastAsia="Arial" w:hAnsi="Arial" w:cs="Arial"/>
          <w:color w:val="000000"/>
        </w:rPr>
        <w:t>am/</w:t>
      </w:r>
      <w:r w:rsidR="00414814" w:rsidRPr="009A631B">
        <w:rPr>
          <w:rFonts w:ascii="Arial" w:eastAsia="Arial" w:hAnsi="Arial" w:cs="Arial"/>
          <w:color w:val="000000"/>
        </w:rPr>
        <w:t>are datorii către bugetul de stat, bugetul asigurărilor sociale de stat, bugetul asigurărilor sociale de sănătate, bugetele locale sau fondurile speciale;</w:t>
      </w:r>
    </w:p>
    <w:p w:rsidR="00414814" w:rsidRPr="009A631B" w:rsidRDefault="00D6362B" w:rsidP="00374A7B">
      <w:pPr>
        <w:pStyle w:val="ListParagraph"/>
        <w:pBdr>
          <w:top w:val="nil"/>
          <w:left w:val="nil"/>
          <w:bottom w:val="nil"/>
          <w:right w:val="nil"/>
          <w:between w:val="nil"/>
        </w:pBdr>
        <w:ind w:left="1440"/>
        <w:jc w:val="both"/>
        <w:rPr>
          <w:ins w:id="23" w:author="Andras Istvan DEMETER" w:date="2022-08-04T13:38:00Z"/>
          <w:rFonts w:ascii="Arial" w:eastAsia="Arial" w:hAnsi="Arial" w:cs="Arial"/>
          <w:color w:val="000000"/>
        </w:rPr>
      </w:pPr>
      <w:sdt>
        <w:sdtPr>
          <w:rPr>
            <w:rFonts w:ascii="Arial" w:eastAsia="Arial" w:hAnsi="Arial" w:cs="Arial"/>
            <w:color w:val="000000"/>
          </w:rPr>
          <w:id w:val="-2114734309"/>
        </w:sdtPr>
        <w:sdtContent>
          <w:r w:rsidR="002234E3">
            <w:rPr>
              <w:rFonts w:ascii="MS Gothic" w:eastAsia="MS Gothic" w:hAnsi="MS Gothic" w:cs="Arial" w:hint="eastAsia"/>
              <w:color w:val="000000"/>
            </w:rPr>
            <w:t>☐</w:t>
          </w:r>
        </w:sdtContent>
      </w:sdt>
      <w:r w:rsidR="002234E3">
        <w:rPr>
          <w:rFonts w:ascii="Arial" w:eastAsia="Arial" w:hAnsi="Arial" w:cs="Arial"/>
          <w:color w:val="000000"/>
        </w:rPr>
        <w:t xml:space="preserve"> </w:t>
      </w:r>
      <w:r w:rsidR="00414814" w:rsidRPr="009F0E37">
        <w:rPr>
          <w:rFonts w:ascii="Arial" w:eastAsia="Arial" w:hAnsi="Arial" w:cs="Arial"/>
          <w:color w:val="000000"/>
        </w:rPr>
        <w:t xml:space="preserve">nu </w:t>
      </w:r>
      <w:r w:rsidR="00374A7B">
        <w:rPr>
          <w:rFonts w:ascii="Arial" w:eastAsia="Arial" w:hAnsi="Arial" w:cs="Arial"/>
          <w:color w:val="000000"/>
        </w:rPr>
        <w:t>sunt/</w:t>
      </w:r>
      <w:r w:rsidR="00414814" w:rsidRPr="009F0E37">
        <w:rPr>
          <w:rFonts w:ascii="Arial" w:eastAsia="Arial" w:hAnsi="Arial" w:cs="Arial"/>
          <w:color w:val="000000"/>
        </w:rPr>
        <w:t>este condamnat</w:t>
      </w:r>
      <w:r w:rsidR="00374A7B">
        <w:rPr>
          <w:rFonts w:ascii="Arial" w:eastAsia="Arial" w:hAnsi="Arial" w:cs="Arial"/>
          <w:color w:val="000000"/>
        </w:rPr>
        <w:t>/ă</w:t>
      </w:r>
      <w:r w:rsidR="00414814" w:rsidRPr="009F0E37">
        <w:rPr>
          <w:rFonts w:ascii="Arial" w:eastAsia="Arial" w:hAnsi="Arial" w:cs="Arial"/>
          <w:color w:val="000000"/>
        </w:rPr>
        <w:t xml:space="preserve"> pentru: abuz de încredere, gestiune frauduloasă, înşelăciune, delapidare, dare sau luare de mită, mărturie mincinoasă, fals, uz de fals, </w:t>
      </w:r>
      <w:r w:rsidR="00414814" w:rsidRPr="009F0E37">
        <w:rPr>
          <w:rFonts w:ascii="Arial" w:eastAsia="Arial" w:hAnsi="Arial" w:cs="Arial"/>
          <w:iCs/>
          <w:color w:val="000000"/>
        </w:rPr>
        <w:t>participare la o organizație criminală, spălare de bani sau finanțarea terorismului, infracțiuni aferente terorismului sau infracțiuni legate de activități teroriste, exploatarea prin muncă a copiilor sau alte forme de trafic de persoane, infracțiuni legate de conduita lor profesională, săvârșirea unei abateri profesionale grave sau orice altă activitate ilegală care aduce atingere intereselor financiare ale Uniunii Europene sau ale donatorilor publici internaționali, inclusiv condamnări definitive în cauze referitoare la obținerea și utilizarea fondurilor nerambursabile europene și/sau provenind de la donatori publici internaționali și a fondurilor publice naționale aferente acestora;</w:t>
      </w:r>
      <w:r w:rsidR="00414814">
        <w:t xml:space="preserve">     </w:t>
      </w:r>
    </w:p>
    <w:p w:rsidR="00414814" w:rsidRDefault="00D6362B" w:rsidP="00414814">
      <w:pPr>
        <w:pStyle w:val="ListParagraph"/>
        <w:widowControl/>
        <w:pBdr>
          <w:top w:val="nil"/>
          <w:left w:val="nil"/>
          <w:bottom w:val="nil"/>
          <w:right w:val="nil"/>
          <w:between w:val="nil"/>
        </w:pBdr>
        <w:ind w:left="1440"/>
        <w:jc w:val="both"/>
        <w:rPr>
          <w:rFonts w:ascii="Arial" w:eastAsia="Arial" w:hAnsi="Arial" w:cs="Arial"/>
          <w:color w:val="000000"/>
        </w:rPr>
      </w:pPr>
      <w:sdt>
        <w:sdtPr>
          <w:rPr>
            <w:rFonts w:ascii="Arial" w:eastAsia="Arial" w:hAnsi="Arial" w:cs="Arial"/>
            <w:color w:val="000000"/>
          </w:rPr>
          <w:id w:val="-1937901770"/>
        </w:sdtPr>
        <w:sdtContent>
          <w:r w:rsidR="002234E3">
            <w:rPr>
              <w:rFonts w:ascii="MS Gothic" w:eastAsia="MS Gothic" w:hAnsi="MS Gothic" w:cs="Arial" w:hint="eastAsia"/>
              <w:color w:val="000000"/>
            </w:rPr>
            <w:t>☐</w:t>
          </w:r>
        </w:sdtContent>
      </w:sdt>
      <w:r w:rsidR="002234E3">
        <w:rPr>
          <w:rFonts w:ascii="Arial" w:eastAsia="Arial" w:hAnsi="Arial" w:cs="Arial"/>
          <w:color w:val="000000"/>
        </w:rPr>
        <w:t xml:space="preserve"> </w:t>
      </w:r>
      <w:r w:rsidR="00374A7B">
        <w:rPr>
          <w:rFonts w:ascii="Arial" w:eastAsia="Arial" w:hAnsi="Arial" w:cs="Arial"/>
          <w:color w:val="000000"/>
        </w:rPr>
        <w:t>am/</w:t>
      </w:r>
      <w:r w:rsidR="00414814" w:rsidRPr="009A631B">
        <w:rPr>
          <w:rFonts w:ascii="Arial" w:eastAsia="Arial" w:hAnsi="Arial" w:cs="Arial"/>
          <w:color w:val="000000"/>
        </w:rPr>
        <w:t>a respectat obligaţiile asumate prin contractele de finanţare nerambursabile anterioare;</w:t>
      </w:r>
    </w:p>
    <w:p w:rsidR="00414814" w:rsidRDefault="00D6362B" w:rsidP="00414814">
      <w:pPr>
        <w:pStyle w:val="ListParagraph"/>
        <w:pBdr>
          <w:top w:val="nil"/>
          <w:left w:val="nil"/>
          <w:bottom w:val="nil"/>
          <w:right w:val="nil"/>
          <w:between w:val="nil"/>
        </w:pBdr>
        <w:ind w:left="1440"/>
        <w:rPr>
          <w:rFonts w:ascii="Arial" w:eastAsia="Arial" w:hAnsi="Arial" w:cs="Arial"/>
          <w:iCs/>
          <w:color w:val="000000"/>
        </w:rPr>
      </w:pPr>
      <w:sdt>
        <w:sdtPr>
          <w:rPr>
            <w:rFonts w:ascii="Arial" w:eastAsia="Arial" w:hAnsi="Arial" w:cs="Arial"/>
            <w:color w:val="000000"/>
          </w:rPr>
          <w:id w:val="-1616665820"/>
        </w:sdtPr>
        <w:sdtContent>
          <w:r w:rsidR="002234E3">
            <w:rPr>
              <w:rFonts w:ascii="MS Gothic" w:eastAsia="MS Gothic" w:hAnsi="MS Gothic" w:cs="Arial" w:hint="eastAsia"/>
              <w:color w:val="000000"/>
            </w:rPr>
            <w:t>☐</w:t>
          </w:r>
        </w:sdtContent>
      </w:sdt>
      <w:r w:rsidR="00414814">
        <w:rPr>
          <w:rFonts w:ascii="Arial" w:eastAsia="Arial" w:hAnsi="Arial" w:cs="Arial"/>
          <w:color w:val="000000"/>
        </w:rPr>
        <w:t xml:space="preserve">  </w:t>
      </w:r>
      <w:r w:rsidR="00414814">
        <w:rPr>
          <w:rFonts w:ascii="Arial" w:eastAsia="Arial" w:hAnsi="Arial" w:cs="Arial"/>
          <w:iCs/>
          <w:color w:val="000000"/>
        </w:rPr>
        <w:t xml:space="preserve">nu </w:t>
      </w:r>
      <w:r w:rsidR="00374A7B">
        <w:rPr>
          <w:rFonts w:ascii="Arial" w:eastAsia="Arial" w:hAnsi="Arial" w:cs="Arial"/>
          <w:iCs/>
          <w:color w:val="000000"/>
        </w:rPr>
        <w:t>sunt/</w:t>
      </w:r>
      <w:r w:rsidR="00414814" w:rsidRPr="00A7164F">
        <w:rPr>
          <w:rFonts w:ascii="Arial" w:eastAsia="Arial" w:hAnsi="Arial" w:cs="Arial"/>
          <w:iCs/>
          <w:color w:val="000000"/>
        </w:rPr>
        <w:t>este subiectul unei decizii de recuperare a unui ajutor de minimis/ de stat ce nu a fost deja executată şi creanţa nu a fost integral recuperată</w:t>
      </w:r>
      <w:r w:rsidR="00414814">
        <w:rPr>
          <w:rFonts w:ascii="Arial" w:eastAsia="Arial" w:hAnsi="Arial" w:cs="Arial"/>
          <w:iCs/>
          <w:color w:val="000000"/>
        </w:rPr>
        <w:t>;</w:t>
      </w:r>
    </w:p>
    <w:p w:rsidR="00414814" w:rsidRDefault="00D6362B" w:rsidP="00414814">
      <w:pPr>
        <w:pStyle w:val="ListParagraph"/>
        <w:widowControl/>
        <w:pBdr>
          <w:top w:val="nil"/>
          <w:left w:val="nil"/>
          <w:bottom w:val="nil"/>
          <w:right w:val="nil"/>
          <w:between w:val="nil"/>
        </w:pBdr>
        <w:ind w:left="1440"/>
        <w:jc w:val="both"/>
        <w:rPr>
          <w:rFonts w:ascii="Arial" w:eastAsia="Arial" w:hAnsi="Arial" w:cs="Arial"/>
        </w:rPr>
      </w:pPr>
      <w:sdt>
        <w:sdtPr>
          <w:rPr>
            <w:rFonts w:ascii="Arial" w:eastAsia="Arial" w:hAnsi="Arial" w:cs="Arial"/>
          </w:rPr>
          <w:id w:val="352688755"/>
        </w:sdtPr>
        <w:sdtContent>
          <w:r w:rsidR="002234E3">
            <w:rPr>
              <w:rFonts w:ascii="MS Gothic" w:eastAsia="MS Gothic" w:hAnsi="MS Gothic" w:cs="Arial" w:hint="eastAsia"/>
            </w:rPr>
            <w:t>☐</w:t>
          </w:r>
        </w:sdtContent>
      </w:sdt>
      <w:r w:rsidR="002234E3">
        <w:rPr>
          <w:rFonts w:ascii="Arial" w:eastAsia="Arial" w:hAnsi="Arial" w:cs="Arial"/>
        </w:rPr>
        <w:t xml:space="preserve"> </w:t>
      </w:r>
      <w:r w:rsidR="00374A7B">
        <w:rPr>
          <w:rFonts w:ascii="Arial" w:eastAsia="Arial" w:hAnsi="Arial" w:cs="Arial"/>
        </w:rPr>
        <w:t>voi/</w:t>
      </w:r>
      <w:r w:rsidR="00414814" w:rsidRPr="009A631B">
        <w:rPr>
          <w:rFonts w:ascii="Arial" w:eastAsia="Arial" w:hAnsi="Arial" w:cs="Arial"/>
        </w:rPr>
        <w:t>va depune la raport documente justificative privind atragerea surselor comp</w:t>
      </w:r>
      <w:r w:rsidR="00414814">
        <w:rPr>
          <w:rFonts w:ascii="Arial" w:eastAsia="Arial" w:hAnsi="Arial" w:cs="Arial"/>
        </w:rPr>
        <w:t>lementare de finanţare;</w:t>
      </w:r>
    </w:p>
    <w:p w:rsidR="00414814" w:rsidRPr="00A7164F" w:rsidRDefault="00D6362B" w:rsidP="00414814">
      <w:pPr>
        <w:pStyle w:val="ListParagraph"/>
        <w:widowControl/>
        <w:pBdr>
          <w:top w:val="nil"/>
          <w:left w:val="nil"/>
          <w:bottom w:val="nil"/>
          <w:right w:val="nil"/>
          <w:between w:val="nil"/>
        </w:pBdr>
        <w:ind w:left="1440"/>
        <w:jc w:val="both"/>
        <w:rPr>
          <w:rFonts w:ascii="Arial" w:eastAsia="Arial" w:hAnsi="Arial" w:cs="Arial"/>
        </w:rPr>
      </w:pPr>
      <w:sdt>
        <w:sdtPr>
          <w:rPr>
            <w:rFonts w:ascii="Arial" w:eastAsia="Arial" w:hAnsi="Arial" w:cs="Arial"/>
          </w:rPr>
          <w:id w:val="-360824995"/>
        </w:sdtPr>
        <w:sdtContent>
          <w:r w:rsidR="002234E3">
            <w:rPr>
              <w:rFonts w:ascii="MS Gothic" w:eastAsia="MS Gothic" w:hAnsi="MS Gothic" w:cs="Arial" w:hint="eastAsia"/>
            </w:rPr>
            <w:t>☐</w:t>
          </w:r>
        </w:sdtContent>
      </w:sdt>
      <w:r w:rsidR="00414814">
        <w:rPr>
          <w:rFonts w:ascii="Arial" w:eastAsia="Arial" w:hAnsi="Arial" w:cs="Arial"/>
        </w:rPr>
        <w:t xml:space="preserve">  </w:t>
      </w:r>
      <w:r w:rsidR="00414814" w:rsidRPr="00A7164F">
        <w:rPr>
          <w:rFonts w:ascii="Arial" w:eastAsia="Arial" w:hAnsi="Arial" w:cs="Arial"/>
          <w:iCs/>
        </w:rPr>
        <w:t xml:space="preserve">nu </w:t>
      </w:r>
      <w:r w:rsidR="00374A7B">
        <w:rPr>
          <w:rFonts w:ascii="Arial" w:eastAsia="Arial" w:hAnsi="Arial" w:cs="Arial"/>
          <w:iCs/>
        </w:rPr>
        <w:t>sunt/</w:t>
      </w:r>
      <w:r w:rsidR="00414814" w:rsidRPr="00A7164F">
        <w:rPr>
          <w:rFonts w:ascii="Arial" w:eastAsia="Arial" w:hAnsi="Arial" w:cs="Arial"/>
          <w:iCs/>
        </w:rPr>
        <w:t>este rezident în scopuri fiscale sau înmatriculat în temeiul legilor din jurisdicțiile care figurează pe lista Uniunii Europene</w:t>
      </w:r>
      <w:r w:rsidR="00414814" w:rsidRPr="00A7164F">
        <w:rPr>
          <w:rFonts w:ascii="Arial" w:eastAsia="Arial" w:hAnsi="Arial" w:cs="Arial"/>
          <w:iCs/>
          <w:vertAlign w:val="superscript"/>
        </w:rPr>
        <w:t xml:space="preserve"> </w:t>
      </w:r>
      <w:r w:rsidR="00414814" w:rsidRPr="00A7164F">
        <w:rPr>
          <w:rFonts w:ascii="Arial" w:eastAsia="Arial" w:hAnsi="Arial" w:cs="Arial"/>
          <w:iCs/>
        </w:rPr>
        <w:t>a jurisdicțiilor necooperante în scopuri fiscale</w:t>
      </w:r>
      <w:r w:rsidR="00414814">
        <w:rPr>
          <w:rFonts w:ascii="Arial" w:eastAsia="Arial" w:hAnsi="Arial" w:cs="Arial"/>
          <w:iCs/>
        </w:rPr>
        <w:t>;</w:t>
      </w:r>
    </w:p>
    <w:p w:rsidR="00414814" w:rsidRPr="00A7164F" w:rsidRDefault="00D6362B" w:rsidP="00414814">
      <w:pPr>
        <w:pStyle w:val="ListParagraph"/>
        <w:widowControl/>
        <w:pBdr>
          <w:top w:val="nil"/>
          <w:left w:val="nil"/>
          <w:bottom w:val="nil"/>
          <w:right w:val="nil"/>
          <w:between w:val="nil"/>
        </w:pBdr>
        <w:ind w:left="1440"/>
        <w:jc w:val="both"/>
        <w:rPr>
          <w:rFonts w:ascii="Arial" w:eastAsia="Arial" w:hAnsi="Arial" w:cs="Arial"/>
        </w:rPr>
      </w:pPr>
      <w:sdt>
        <w:sdtPr>
          <w:rPr>
            <w:rFonts w:ascii="Arial" w:eastAsia="Arial" w:hAnsi="Arial" w:cs="Arial"/>
          </w:rPr>
          <w:id w:val="-137882799"/>
        </w:sdtPr>
        <w:sdtContent>
          <w:r w:rsidR="002234E3">
            <w:rPr>
              <w:rFonts w:ascii="MS Gothic" w:eastAsia="MS Gothic" w:hAnsi="MS Gothic" w:cs="Arial" w:hint="eastAsia"/>
            </w:rPr>
            <w:t>☐</w:t>
          </w:r>
        </w:sdtContent>
      </w:sdt>
      <w:r w:rsidR="002234E3">
        <w:rPr>
          <w:rFonts w:ascii="Arial" w:eastAsia="Arial" w:hAnsi="Arial" w:cs="Arial"/>
        </w:rPr>
        <w:t xml:space="preserve"> </w:t>
      </w:r>
      <w:r w:rsidR="00414814">
        <w:rPr>
          <w:i/>
          <w:iCs/>
          <w:color w:val="000000"/>
          <w:sz w:val="14"/>
          <w:szCs w:val="14"/>
        </w:rPr>
        <w:t> </w:t>
      </w:r>
      <w:r w:rsidR="00414814" w:rsidRPr="00A7164F">
        <w:rPr>
          <w:rFonts w:ascii="Arial" w:hAnsi="Arial" w:cs="Arial"/>
          <w:iCs/>
          <w:color w:val="000000"/>
        </w:rPr>
        <w:t xml:space="preserve">nu </w:t>
      </w:r>
      <w:r w:rsidR="00374A7B">
        <w:rPr>
          <w:rFonts w:ascii="Arial" w:hAnsi="Arial" w:cs="Arial"/>
          <w:iCs/>
          <w:color w:val="000000"/>
        </w:rPr>
        <w:t>sunt/</w:t>
      </w:r>
      <w:r w:rsidR="00414814" w:rsidRPr="00A7164F">
        <w:rPr>
          <w:rFonts w:ascii="Arial" w:hAnsi="Arial" w:cs="Arial"/>
          <w:iCs/>
          <w:color w:val="000000"/>
        </w:rPr>
        <w:t>este controlat</w:t>
      </w:r>
      <w:r w:rsidR="00374A7B">
        <w:rPr>
          <w:rFonts w:ascii="Arial" w:hAnsi="Arial" w:cs="Arial"/>
          <w:iCs/>
          <w:color w:val="000000"/>
        </w:rPr>
        <w:t>/ă</w:t>
      </w:r>
      <w:r w:rsidR="00414814" w:rsidRPr="00A7164F">
        <w:rPr>
          <w:rFonts w:ascii="Arial" w:hAnsi="Arial" w:cs="Arial"/>
          <w:iCs/>
          <w:color w:val="000000"/>
        </w:rPr>
        <w:t>, direct sau indirect, de către acționarii din jurisdicțiile care figurează pe lista Uniunii Europene a jurisdicțiilor necooperante, în funcție de beneficiarul real, astfel cum este definită în art. 3 punctul 6 din Directiva 2015/849</w:t>
      </w:r>
      <w:r w:rsidR="00414814">
        <w:rPr>
          <w:rFonts w:ascii="Arial" w:hAnsi="Arial" w:cs="Arial"/>
          <w:iCs/>
          <w:color w:val="000000"/>
        </w:rPr>
        <w:t>;</w:t>
      </w:r>
    </w:p>
    <w:p w:rsidR="00414814" w:rsidRDefault="00D6362B" w:rsidP="00414814">
      <w:pPr>
        <w:pStyle w:val="ListParagraph"/>
        <w:pBdr>
          <w:top w:val="nil"/>
          <w:left w:val="nil"/>
          <w:bottom w:val="nil"/>
          <w:right w:val="nil"/>
          <w:between w:val="nil"/>
        </w:pBdr>
        <w:ind w:left="1440"/>
        <w:jc w:val="both"/>
        <w:rPr>
          <w:rFonts w:ascii="Arial" w:eastAsia="Arial" w:hAnsi="Arial" w:cs="Arial"/>
        </w:rPr>
      </w:pPr>
      <w:sdt>
        <w:sdtPr>
          <w:rPr>
            <w:rFonts w:ascii="Arial" w:eastAsia="Arial" w:hAnsi="Arial" w:cs="Arial"/>
          </w:rPr>
          <w:id w:val="623977700"/>
        </w:sdtPr>
        <w:sdtContent>
          <w:r w:rsidR="002234E3">
            <w:rPr>
              <w:rFonts w:ascii="MS Gothic" w:eastAsia="MS Gothic" w:hAnsi="MS Gothic" w:cs="Arial" w:hint="eastAsia"/>
            </w:rPr>
            <w:t>☐</w:t>
          </w:r>
        </w:sdtContent>
      </w:sdt>
      <w:r w:rsidR="00414814">
        <w:rPr>
          <w:rFonts w:ascii="Arial" w:eastAsia="Arial" w:hAnsi="Arial" w:cs="Arial"/>
        </w:rPr>
        <w:t xml:space="preserve"> </w:t>
      </w:r>
      <w:r w:rsidR="00414814" w:rsidRPr="00A7164F">
        <w:rPr>
          <w:rFonts w:ascii="Arial" w:eastAsia="Arial" w:hAnsi="Arial" w:cs="Arial"/>
          <w:iCs/>
        </w:rPr>
        <w:t xml:space="preserve">nu </w:t>
      </w:r>
      <w:r w:rsidR="00374A7B">
        <w:rPr>
          <w:rFonts w:ascii="Arial" w:eastAsia="Arial" w:hAnsi="Arial" w:cs="Arial"/>
          <w:iCs/>
        </w:rPr>
        <w:t>controlez/</w:t>
      </w:r>
      <w:r w:rsidR="00414814" w:rsidRPr="00A7164F">
        <w:rPr>
          <w:rFonts w:ascii="Arial" w:eastAsia="Arial" w:hAnsi="Arial" w:cs="Arial"/>
          <w:iCs/>
        </w:rPr>
        <w:t>controlează, direct sau indirect, filialele sau nu dețin unități permanente proprii în jurisdicțiile care figurează pe lista Uniunii Europene a jurisdicțiilor necooperante în scopuri fiscale;</w:t>
      </w:r>
    </w:p>
    <w:p w:rsidR="00414814" w:rsidRPr="00A7164F" w:rsidRDefault="00D6362B" w:rsidP="00414814">
      <w:pPr>
        <w:pStyle w:val="ListParagraph"/>
        <w:pBdr>
          <w:top w:val="nil"/>
          <w:left w:val="nil"/>
          <w:bottom w:val="nil"/>
          <w:right w:val="nil"/>
          <w:between w:val="nil"/>
        </w:pBdr>
        <w:ind w:left="1440"/>
        <w:jc w:val="both"/>
        <w:rPr>
          <w:rFonts w:ascii="Arial" w:eastAsia="Arial" w:hAnsi="Arial" w:cs="Arial"/>
        </w:rPr>
      </w:pPr>
      <w:sdt>
        <w:sdtPr>
          <w:rPr>
            <w:rFonts w:ascii="Arial" w:eastAsia="Arial" w:hAnsi="Arial" w:cs="Arial"/>
          </w:rPr>
          <w:id w:val="1982345657"/>
        </w:sdtPr>
        <w:sdtContent>
          <w:r w:rsidR="002234E3">
            <w:rPr>
              <w:rFonts w:ascii="MS Gothic" w:eastAsia="MS Gothic" w:hAnsi="MS Gothic" w:cs="Arial" w:hint="eastAsia"/>
            </w:rPr>
            <w:t>☐</w:t>
          </w:r>
        </w:sdtContent>
      </w:sdt>
      <w:r w:rsidR="00414814">
        <w:rPr>
          <w:rFonts w:ascii="Arial" w:eastAsia="Arial" w:hAnsi="Arial" w:cs="Arial"/>
        </w:rPr>
        <w:t xml:space="preserve">  </w:t>
      </w:r>
      <w:r w:rsidR="00414814" w:rsidRPr="00A7164F">
        <w:rPr>
          <w:rFonts w:ascii="Arial" w:eastAsia="Arial" w:hAnsi="Arial" w:cs="Arial"/>
          <w:iCs/>
        </w:rPr>
        <w:t>nu împart</w:t>
      </w:r>
      <w:r w:rsidR="00374A7B">
        <w:rPr>
          <w:rFonts w:ascii="Arial" w:eastAsia="Arial" w:hAnsi="Arial" w:cs="Arial"/>
          <w:iCs/>
        </w:rPr>
        <w:t>/</w:t>
      </w:r>
      <w:r w:rsidR="00414814" w:rsidRPr="00A7164F">
        <w:rPr>
          <w:rFonts w:ascii="Arial" w:eastAsia="Arial" w:hAnsi="Arial" w:cs="Arial"/>
          <w:iCs/>
        </w:rPr>
        <w:t xml:space="preserve">e dreptul de proprietate cu întreprinderile din jurisdicțiile care figurează pe lista Uniunii Europene a jurisdicțiilor </w:t>
      </w:r>
      <w:r w:rsidR="00414814">
        <w:rPr>
          <w:rFonts w:ascii="Arial" w:eastAsia="Arial" w:hAnsi="Arial" w:cs="Arial"/>
          <w:iCs/>
        </w:rPr>
        <w:t>necooperante în scopuri fiscale;</w:t>
      </w:r>
    </w:p>
    <w:p w:rsidR="00414814" w:rsidRPr="00A7164F" w:rsidRDefault="00414814" w:rsidP="00414814">
      <w:pPr>
        <w:pStyle w:val="ListParagraph"/>
        <w:widowControl/>
        <w:pBdr>
          <w:top w:val="nil"/>
          <w:left w:val="nil"/>
          <w:bottom w:val="nil"/>
          <w:right w:val="nil"/>
          <w:between w:val="nil"/>
        </w:pBdr>
        <w:ind w:left="1440"/>
        <w:jc w:val="both"/>
        <w:rPr>
          <w:rFonts w:ascii="Arial" w:eastAsia="Arial" w:hAnsi="Arial" w:cs="Arial"/>
        </w:rPr>
      </w:pPr>
    </w:p>
    <w:p w:rsidR="00414814" w:rsidRDefault="00414814" w:rsidP="00414814">
      <w:pPr>
        <w:pStyle w:val="ListParagraph"/>
        <w:widowControl/>
        <w:pBdr>
          <w:top w:val="nil"/>
          <w:left w:val="nil"/>
          <w:bottom w:val="nil"/>
          <w:right w:val="nil"/>
          <w:between w:val="nil"/>
        </w:pBdr>
        <w:ind w:left="1440"/>
        <w:jc w:val="both"/>
        <w:rPr>
          <w:rFonts w:ascii="Arial" w:eastAsia="Arial" w:hAnsi="Arial" w:cs="Arial"/>
          <w:color w:val="000000"/>
        </w:rPr>
      </w:pPr>
    </w:p>
    <w:p w:rsidR="00374A7B" w:rsidRPr="007A34A5" w:rsidRDefault="00D6362B" w:rsidP="00374A7B">
      <w:pPr>
        <w:numPr>
          <w:ilvl w:val="1"/>
          <w:numId w:val="8"/>
        </w:numPr>
        <w:pBdr>
          <w:top w:val="nil"/>
          <w:left w:val="nil"/>
          <w:bottom w:val="nil"/>
          <w:right w:val="nil"/>
          <w:between w:val="nil"/>
        </w:pBdr>
        <w:jc w:val="both"/>
        <w:rPr>
          <w:rFonts w:ascii="Arial" w:eastAsia="Arial" w:hAnsi="Arial" w:cs="Arial"/>
          <w:b/>
        </w:rPr>
      </w:pPr>
      <w:sdt>
        <w:sdtPr>
          <w:rPr>
            <w:rFonts w:ascii="Arial" w:eastAsia="Arial" w:hAnsi="Arial" w:cs="Arial"/>
          </w:rPr>
          <w:id w:val="1223096271"/>
        </w:sdtPr>
        <w:sdtContent>
          <w:r w:rsidR="002234E3">
            <w:rPr>
              <w:rFonts w:ascii="MS Gothic" w:eastAsia="MS Gothic" w:hAnsi="MS Gothic" w:cs="Arial" w:hint="eastAsia"/>
            </w:rPr>
            <w:t>☐</w:t>
          </w:r>
        </w:sdtContent>
      </w:sdt>
      <w:r w:rsidR="002234E3">
        <w:rPr>
          <w:rFonts w:ascii="Arial" w:eastAsia="Arial" w:hAnsi="Arial" w:cs="Arial"/>
        </w:rPr>
        <w:t xml:space="preserve"> </w:t>
      </w:r>
      <w:r w:rsidR="00374A7B" w:rsidRPr="002B2900">
        <w:rPr>
          <w:rFonts w:ascii="Arial" w:eastAsia="Arial" w:hAnsi="Arial" w:cs="Arial"/>
        </w:rPr>
        <w:t xml:space="preserve">Proiectul </w:t>
      </w:r>
      <w:r w:rsidR="00374A7B">
        <w:rPr>
          <w:rFonts w:ascii="Arial" w:hAnsi="Arial" w:cs="Arial"/>
        </w:rPr>
        <w:t>care face obiectul cererii de finanțare</w:t>
      </w:r>
      <w:r w:rsidR="00374A7B">
        <w:rPr>
          <w:rFonts w:ascii="Arial" w:hAnsi="Arial" w:cs="Arial"/>
          <w:color w:val="000000"/>
        </w:rPr>
        <w:t>, în conformitate cu</w:t>
      </w:r>
    </w:p>
    <w:p w:rsidR="00374A7B" w:rsidRDefault="00374A7B" w:rsidP="00374A7B">
      <w:pPr>
        <w:pBdr>
          <w:top w:val="nil"/>
          <w:left w:val="nil"/>
          <w:bottom w:val="nil"/>
          <w:right w:val="nil"/>
          <w:between w:val="nil"/>
        </w:pBdr>
        <w:ind w:left="720" w:firstLine="720"/>
        <w:jc w:val="both"/>
        <w:rPr>
          <w:rFonts w:ascii="Arial" w:hAnsi="Arial" w:cs="Arial"/>
          <w:i/>
          <w:iCs/>
          <w:color w:val="000000"/>
        </w:rPr>
      </w:pPr>
      <w:r>
        <w:rPr>
          <w:rFonts w:ascii="Arial" w:hAnsi="Arial" w:cs="Arial"/>
          <w:color w:val="000000"/>
        </w:rPr>
        <w:t xml:space="preserve">prevederile art. 2 din normele metodologice, </w:t>
      </w:r>
      <w:r w:rsidRPr="002B2900">
        <w:rPr>
          <w:rFonts w:ascii="Arial" w:hAnsi="Arial" w:cs="Arial"/>
          <w:color w:val="000000"/>
        </w:rPr>
        <w:t xml:space="preserve"> este caracterizat prin </w:t>
      </w:r>
      <w:r w:rsidRPr="002B2900">
        <w:rPr>
          <w:rFonts w:ascii="Arial" w:hAnsi="Arial" w:cs="Arial"/>
          <w:i/>
          <w:iCs/>
          <w:color w:val="000000"/>
        </w:rPr>
        <w:t>a</w:t>
      </w:r>
      <w:r>
        <w:rPr>
          <w:rFonts w:ascii="Arial" w:hAnsi="Arial" w:cs="Arial"/>
          <w:i/>
          <w:iCs/>
          <w:color w:val="000000"/>
        </w:rPr>
        <w:t xml:space="preserve">ctivitate </w:t>
      </w:r>
    </w:p>
    <w:p w:rsidR="00374A7B" w:rsidRDefault="00374A7B" w:rsidP="00374A7B">
      <w:pPr>
        <w:pBdr>
          <w:top w:val="nil"/>
          <w:left w:val="nil"/>
          <w:bottom w:val="nil"/>
          <w:right w:val="nil"/>
          <w:between w:val="nil"/>
        </w:pBdr>
        <w:ind w:left="720" w:firstLine="720"/>
        <w:jc w:val="both"/>
        <w:rPr>
          <w:rFonts w:ascii="Arial" w:eastAsia="Arial" w:hAnsi="Arial" w:cs="Arial"/>
          <w:b/>
        </w:rPr>
      </w:pPr>
      <w:r>
        <w:rPr>
          <w:rFonts w:ascii="Arial" w:hAnsi="Arial" w:cs="Arial"/>
          <w:i/>
          <w:iCs/>
          <w:color w:val="000000"/>
        </w:rPr>
        <w:t>culturală cu caracter n</w:t>
      </w:r>
      <w:r w:rsidRPr="002B2900">
        <w:rPr>
          <w:rFonts w:ascii="Arial" w:hAnsi="Arial" w:cs="Arial"/>
          <w:i/>
          <w:iCs/>
          <w:color w:val="000000"/>
        </w:rPr>
        <w:t>eeconomic</w:t>
      </w:r>
      <w:r>
        <w:rPr>
          <w:rFonts w:ascii="Arial" w:hAnsi="Arial" w:cs="Arial"/>
          <w:i/>
          <w:iCs/>
          <w:color w:val="000000"/>
        </w:rPr>
        <w:t>;</w:t>
      </w:r>
    </w:p>
    <w:p w:rsidR="00374A7B" w:rsidRPr="006744B2" w:rsidRDefault="00374A7B" w:rsidP="008F1D11">
      <w:pPr>
        <w:pBdr>
          <w:top w:val="nil"/>
          <w:left w:val="nil"/>
          <w:bottom w:val="nil"/>
          <w:right w:val="nil"/>
          <w:between w:val="nil"/>
        </w:pBdr>
        <w:ind w:left="2880"/>
        <w:jc w:val="both"/>
        <w:rPr>
          <w:rFonts w:ascii="Arial" w:eastAsia="Arial" w:hAnsi="Arial" w:cs="Arial"/>
          <w:b/>
        </w:rPr>
      </w:pPr>
      <w:r>
        <w:rPr>
          <w:rFonts w:ascii="Arial" w:eastAsia="Arial" w:hAnsi="Arial" w:cs="Arial"/>
        </w:rPr>
        <w:t xml:space="preserve">c.1. </w:t>
      </w:r>
      <w:sdt>
        <w:sdtPr>
          <w:rPr>
            <w:rFonts w:ascii="Arial" w:eastAsia="Arial" w:hAnsi="Arial" w:cs="Arial"/>
          </w:rPr>
          <w:id w:val="181638296"/>
        </w:sdtPr>
        <w:sdtContent>
          <w:r w:rsidR="002234E3">
            <w:rPr>
              <w:rFonts w:ascii="MS Gothic" w:eastAsia="MS Gothic" w:hAnsi="MS Gothic" w:cs="Arial" w:hint="eastAsia"/>
            </w:rPr>
            <w:t>☐</w:t>
          </w:r>
        </w:sdtContent>
      </w:sdt>
      <w:r w:rsidR="002234E3">
        <w:rPr>
          <w:rFonts w:ascii="Arial" w:eastAsia="Arial" w:hAnsi="Arial" w:cs="Arial"/>
        </w:rPr>
        <w:t xml:space="preserve"> </w:t>
      </w:r>
      <w:r w:rsidRPr="006744B2">
        <w:rPr>
          <w:rFonts w:ascii="Arial" w:hAnsi="Arial" w:cs="Arial"/>
        </w:rPr>
        <w:t xml:space="preserve">Contribuția bănească a vizitatorilor/participanților la </w:t>
      </w:r>
      <w:r>
        <w:rPr>
          <w:rFonts w:ascii="Arial" w:hAnsi="Arial" w:cs="Arial"/>
        </w:rPr>
        <w:t xml:space="preserve">implementarea </w:t>
      </w:r>
      <w:r w:rsidRPr="006744B2">
        <w:rPr>
          <w:rFonts w:ascii="Arial" w:hAnsi="Arial" w:cs="Arial"/>
        </w:rPr>
        <w:t>proiectului cultural care face obiectul cererii de finanțare</w:t>
      </w:r>
      <w:r>
        <w:rPr>
          <w:rFonts w:ascii="Arial" w:hAnsi="Arial" w:cs="Arial"/>
        </w:rPr>
        <w:t>,</w:t>
      </w:r>
      <w:r w:rsidRPr="006744B2">
        <w:rPr>
          <w:rFonts w:ascii="Arial" w:hAnsi="Arial" w:cs="Arial"/>
        </w:rPr>
        <w:t xml:space="preserve"> acoperă numai o fracțiune</w:t>
      </w:r>
      <w:r w:rsidRPr="006744B2">
        <w:rPr>
          <w:rFonts w:ascii="Arial" w:hAnsi="Arial" w:cs="Arial"/>
          <w:color w:val="FF0000"/>
        </w:rPr>
        <w:t xml:space="preserve"> </w:t>
      </w:r>
      <w:r w:rsidRPr="006744B2">
        <w:rPr>
          <w:rFonts w:ascii="Arial" w:hAnsi="Arial" w:cs="Arial"/>
        </w:rPr>
        <w:t>din costurile reale</w:t>
      </w:r>
      <w:r>
        <w:rPr>
          <w:rFonts w:ascii="Arial" w:hAnsi="Arial" w:cs="Arial"/>
        </w:rPr>
        <w:t xml:space="preserve"> </w:t>
      </w:r>
      <w:r w:rsidRPr="006744B2">
        <w:rPr>
          <w:rFonts w:ascii="Arial" w:hAnsi="Arial" w:cs="Arial"/>
        </w:rPr>
        <w:t xml:space="preserve">ale </w:t>
      </w:r>
      <w:r>
        <w:rPr>
          <w:rFonts w:ascii="Arial" w:hAnsi="Arial" w:cs="Arial"/>
        </w:rPr>
        <w:t>acestuia</w:t>
      </w:r>
      <w:r w:rsidRPr="006744B2">
        <w:rPr>
          <w:rFonts w:ascii="Arial" w:hAnsi="Arial" w:cs="Arial"/>
        </w:rPr>
        <w:t>.</w:t>
      </w:r>
    </w:p>
    <w:p w:rsidR="00374A7B" w:rsidRPr="007A34A5" w:rsidRDefault="00374A7B" w:rsidP="00374A7B">
      <w:pPr>
        <w:pBdr>
          <w:top w:val="nil"/>
          <w:left w:val="nil"/>
          <w:bottom w:val="nil"/>
          <w:right w:val="nil"/>
          <w:between w:val="nil"/>
        </w:pBdr>
        <w:ind w:left="2880"/>
        <w:jc w:val="both"/>
        <w:rPr>
          <w:rFonts w:ascii="Arial" w:eastAsia="Arial" w:hAnsi="Arial" w:cs="Arial"/>
          <w:b/>
        </w:rPr>
      </w:pPr>
      <w:r>
        <w:rPr>
          <w:rFonts w:ascii="Arial" w:hAnsi="Arial" w:cs="Arial"/>
        </w:rPr>
        <w:t xml:space="preserve">c.2. </w:t>
      </w:r>
      <w:sdt>
        <w:sdtPr>
          <w:rPr>
            <w:rFonts w:ascii="Arial" w:hAnsi="Arial" w:cs="Arial"/>
          </w:rPr>
          <w:id w:val="-1511979242"/>
        </w:sdtPr>
        <w:sdtContent>
          <w:r w:rsidR="002234E3">
            <w:rPr>
              <w:rFonts w:ascii="MS Gothic" w:eastAsia="MS Gothic" w:hAnsi="MS Gothic" w:cs="Arial" w:hint="eastAsia"/>
            </w:rPr>
            <w:t>☐</w:t>
          </w:r>
        </w:sdtContent>
      </w:sdt>
      <w:r w:rsidR="002234E3">
        <w:rPr>
          <w:rFonts w:ascii="Arial" w:hAnsi="Arial" w:cs="Arial"/>
        </w:rPr>
        <w:t xml:space="preserve"> </w:t>
      </w:r>
      <w:r>
        <w:rPr>
          <w:rFonts w:ascii="Arial" w:hAnsi="Arial" w:cs="Arial"/>
          <w:color w:val="000000"/>
        </w:rPr>
        <w:t>în situația prevăzută la</w:t>
      </w:r>
      <w:r>
        <w:rPr>
          <w:rFonts w:ascii="Arial" w:eastAsia="Arial" w:hAnsi="Arial" w:cs="Arial"/>
          <w:b/>
        </w:rPr>
        <w:t xml:space="preserve"> </w:t>
      </w:r>
      <w:r w:rsidRPr="007A34A5">
        <w:rPr>
          <w:rFonts w:ascii="Arial" w:hAnsi="Arial" w:cs="Arial"/>
          <w:color w:val="000000"/>
        </w:rPr>
        <w:t>art. 2</w:t>
      </w:r>
      <w:r>
        <w:rPr>
          <w:rFonts w:ascii="Arial" w:hAnsi="Arial" w:cs="Arial"/>
          <w:color w:val="000000"/>
        </w:rPr>
        <w:t xml:space="preserve"> alin. (2) lit. c) și la alin. (3)</w:t>
      </w:r>
      <w:r w:rsidRPr="007A34A5">
        <w:rPr>
          <w:rFonts w:ascii="Arial" w:hAnsi="Arial" w:cs="Arial"/>
          <w:color w:val="000000"/>
        </w:rPr>
        <w:t xml:space="preserve"> din normele metodologice</w:t>
      </w:r>
      <w:r>
        <w:rPr>
          <w:rFonts w:ascii="Arial" w:hAnsi="Arial" w:cs="Arial"/>
          <w:color w:val="000000"/>
        </w:rPr>
        <w:t>,</w:t>
      </w:r>
      <w:r w:rsidRPr="007A34A5">
        <w:rPr>
          <w:rFonts w:ascii="Arial" w:hAnsi="Arial" w:cs="Arial"/>
          <w:color w:val="FF0000"/>
        </w:rPr>
        <w:t xml:space="preserve"> </w:t>
      </w:r>
      <w:r w:rsidRPr="007A34A5">
        <w:rPr>
          <w:rFonts w:ascii="Arial" w:hAnsi="Arial" w:cs="Arial"/>
        </w:rPr>
        <w:t>voi ține o evidență contabilă distinctă pentru sprijinul financiar nerambursabil primit.</w:t>
      </w:r>
    </w:p>
    <w:p w:rsidR="00A50895" w:rsidRPr="007A34A5" w:rsidRDefault="00A50895" w:rsidP="00A50895">
      <w:pPr>
        <w:pStyle w:val="ListParagraph"/>
        <w:widowControl/>
        <w:ind w:left="0"/>
        <w:jc w:val="both"/>
        <w:rPr>
          <w:rFonts w:ascii="Arial" w:eastAsia="Arial" w:hAnsi="Arial" w:cs="Arial"/>
          <w:b/>
          <w:color w:val="000000"/>
        </w:rPr>
      </w:pPr>
      <w:r w:rsidRPr="0022405A">
        <w:rPr>
          <w:rFonts w:ascii="Arial" w:eastAsia="Arial" w:hAnsi="Arial" w:cs="Arial"/>
          <w:b/>
          <w:color w:val="000000"/>
        </w:rPr>
        <w:t xml:space="preserve">Cunoscând pedeapsa prevăzută de art. 326 din Codul penal pentru </w:t>
      </w:r>
      <w:r w:rsidRPr="007A34A5">
        <w:rPr>
          <w:rFonts w:ascii="Arial" w:eastAsia="Arial" w:hAnsi="Arial" w:cs="Arial"/>
          <w:b/>
          <w:color w:val="000000"/>
        </w:rPr>
        <w:t>infracţiunea de fals în declaraţii, am verificat datele din prezenta declaraţie, care este completă şi corectă.</w:t>
      </w:r>
    </w:p>
    <w:p w:rsidR="00A50895" w:rsidRDefault="00A50895" w:rsidP="00A50895">
      <w:pPr>
        <w:widowControl/>
        <w:jc w:val="both"/>
        <w:rPr>
          <w:rFonts w:ascii="Arial" w:eastAsia="Arial" w:hAnsi="Arial" w:cs="Arial"/>
          <w:b/>
        </w:rPr>
      </w:pPr>
    </w:p>
    <w:tbl>
      <w:tblPr>
        <w:tblW w:w="99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3092"/>
        <w:gridCol w:w="6812"/>
      </w:tblGrid>
      <w:tr w:rsidR="00A50895" w:rsidTr="00A50895">
        <w:trPr>
          <w:trHeight w:val="409"/>
        </w:trPr>
        <w:tc>
          <w:tcPr>
            <w:tcW w:w="3092" w:type="dxa"/>
          </w:tcPr>
          <w:p w:rsidR="00A50895" w:rsidRPr="00355F36" w:rsidRDefault="00A50895" w:rsidP="005539A0">
            <w:pPr>
              <w:ind w:left="247"/>
              <w:rPr>
                <w:rFonts w:ascii="Arial" w:eastAsia="Arial" w:hAnsi="Arial" w:cs="Arial"/>
                <w:b/>
                <w:sz w:val="20"/>
                <w:szCs w:val="20"/>
              </w:rPr>
            </w:pPr>
            <w:r w:rsidRPr="00355F36">
              <w:rPr>
                <w:rFonts w:ascii="Arial" w:eastAsia="Arial" w:hAnsi="Arial" w:cs="Arial"/>
                <w:b/>
                <w:sz w:val="20"/>
                <w:szCs w:val="20"/>
              </w:rPr>
              <w:t>Numele şi semnătura:</w:t>
            </w:r>
          </w:p>
          <w:p w:rsidR="00A50895" w:rsidRPr="00355F36" w:rsidRDefault="00A50895" w:rsidP="005539A0">
            <w:pPr>
              <w:ind w:left="247"/>
              <w:rPr>
                <w:rFonts w:ascii="Arial" w:eastAsia="Arial" w:hAnsi="Arial" w:cs="Arial"/>
                <w:b/>
                <w:sz w:val="20"/>
                <w:szCs w:val="20"/>
              </w:rPr>
            </w:pPr>
          </w:p>
        </w:tc>
        <w:tc>
          <w:tcPr>
            <w:tcW w:w="6812" w:type="dxa"/>
          </w:tcPr>
          <w:p w:rsidR="00A50895" w:rsidRPr="00355F36" w:rsidRDefault="00A50895" w:rsidP="005539A0">
            <w:pPr>
              <w:tabs>
                <w:tab w:val="left" w:pos="1701"/>
              </w:tabs>
              <w:spacing w:before="120" w:after="120"/>
              <w:jc w:val="center"/>
              <w:rPr>
                <w:rFonts w:ascii="Arial" w:eastAsia="Arial" w:hAnsi="Arial" w:cs="Arial"/>
                <w:sz w:val="20"/>
                <w:szCs w:val="20"/>
              </w:rPr>
            </w:pPr>
          </w:p>
        </w:tc>
      </w:tr>
      <w:tr w:rsidR="00A50895" w:rsidTr="00A50895">
        <w:trPr>
          <w:trHeight w:val="318"/>
        </w:trPr>
        <w:tc>
          <w:tcPr>
            <w:tcW w:w="3092" w:type="dxa"/>
          </w:tcPr>
          <w:p w:rsidR="00A50895" w:rsidRPr="00355F36" w:rsidRDefault="00A50895" w:rsidP="005539A0">
            <w:pPr>
              <w:widowControl/>
              <w:pBdr>
                <w:top w:val="nil"/>
                <w:left w:val="nil"/>
                <w:bottom w:val="nil"/>
                <w:right w:val="nil"/>
                <w:between w:val="nil"/>
              </w:pBdr>
              <w:ind w:left="247"/>
              <w:rPr>
                <w:rFonts w:ascii="Arial" w:eastAsia="Arial" w:hAnsi="Arial" w:cs="Arial"/>
                <w:b/>
                <w:color w:val="000000"/>
                <w:sz w:val="20"/>
                <w:szCs w:val="20"/>
              </w:rPr>
            </w:pPr>
            <w:r w:rsidRPr="00355F36">
              <w:rPr>
                <w:rFonts w:ascii="Arial" w:eastAsia="Arial" w:hAnsi="Arial" w:cs="Arial"/>
                <w:b/>
                <w:color w:val="000000"/>
                <w:sz w:val="20"/>
                <w:szCs w:val="20"/>
              </w:rPr>
              <w:t>Data:</w:t>
            </w:r>
          </w:p>
        </w:tc>
        <w:tc>
          <w:tcPr>
            <w:tcW w:w="6812" w:type="dxa"/>
          </w:tcPr>
          <w:p w:rsidR="00A50895" w:rsidRPr="00355F36" w:rsidRDefault="00A50895" w:rsidP="005539A0">
            <w:pPr>
              <w:tabs>
                <w:tab w:val="left" w:pos="1701"/>
              </w:tabs>
              <w:spacing w:before="120" w:after="120"/>
              <w:jc w:val="center"/>
              <w:rPr>
                <w:rFonts w:ascii="Arial" w:eastAsia="Arial" w:hAnsi="Arial" w:cs="Arial"/>
                <w:sz w:val="20"/>
                <w:szCs w:val="20"/>
              </w:rPr>
            </w:pPr>
          </w:p>
        </w:tc>
      </w:tr>
    </w:tbl>
    <w:p w:rsidR="00D107F9" w:rsidRDefault="00D107F9" w:rsidP="00374A7B">
      <w:pPr>
        <w:pBdr>
          <w:top w:val="nil"/>
          <w:left w:val="nil"/>
          <w:bottom w:val="nil"/>
          <w:right w:val="nil"/>
          <w:between w:val="nil"/>
        </w:pBdr>
        <w:spacing w:after="120" w:line="480" w:lineRule="auto"/>
        <w:ind w:left="2160"/>
      </w:pPr>
    </w:p>
    <w:sectPr w:rsidR="00D107F9" w:rsidSect="00BF420F">
      <w:footerReference w:type="default" r:id="rId10"/>
      <w:pgSz w:w="11907" w:h="16840"/>
      <w:pgMar w:top="567"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F79" w:rsidRDefault="002B5F79">
      <w:r>
        <w:separator/>
      </w:r>
    </w:p>
  </w:endnote>
  <w:endnote w:type="continuationSeparator" w:id="0">
    <w:p w:rsidR="002B5F79" w:rsidRDefault="002B5F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Caveat">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7F4" w:rsidRDefault="00D6362B">
    <w:pPr>
      <w:pBdr>
        <w:top w:val="nil"/>
        <w:left w:val="nil"/>
        <w:bottom w:val="nil"/>
        <w:right w:val="nil"/>
        <w:between w:val="nil"/>
      </w:pBdr>
      <w:tabs>
        <w:tab w:val="center" w:pos="4320"/>
        <w:tab w:val="right" w:pos="8640"/>
      </w:tabs>
      <w:jc w:val="center"/>
      <w:rPr>
        <w:color w:val="000000"/>
      </w:rPr>
    </w:pPr>
    <w:r>
      <w:rPr>
        <w:color w:val="000000"/>
      </w:rPr>
      <w:fldChar w:fldCharType="begin"/>
    </w:r>
    <w:r w:rsidR="000917F4">
      <w:rPr>
        <w:color w:val="000000"/>
      </w:rPr>
      <w:instrText>PAGE</w:instrText>
    </w:r>
    <w:r>
      <w:rPr>
        <w:color w:val="000000"/>
      </w:rPr>
      <w:fldChar w:fldCharType="separate"/>
    </w:r>
    <w:r w:rsidR="00525016">
      <w:rPr>
        <w:noProof/>
        <w:color w:val="000000"/>
      </w:rPr>
      <w:t>2</w:t>
    </w:r>
    <w:r>
      <w:rPr>
        <w:color w:val="00000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F79" w:rsidRDefault="002B5F79">
      <w:r>
        <w:separator/>
      </w:r>
    </w:p>
  </w:footnote>
  <w:footnote w:type="continuationSeparator" w:id="0">
    <w:p w:rsidR="002B5F79" w:rsidRDefault="002B5F79">
      <w:r>
        <w:continuationSeparator/>
      </w:r>
    </w:p>
  </w:footnote>
  <w:footnote w:id="1">
    <w:p w:rsidR="00BF4436" w:rsidRPr="007E5BBF" w:rsidRDefault="00BF4436">
      <w:pPr>
        <w:pStyle w:val="FootnoteText"/>
        <w:rPr>
          <w:sz w:val="16"/>
          <w:szCs w:val="16"/>
        </w:rPr>
      </w:pPr>
      <w:r w:rsidRPr="007E5BBF">
        <w:rPr>
          <w:rStyle w:val="FootnoteReference"/>
          <w:sz w:val="16"/>
          <w:szCs w:val="16"/>
        </w:rPr>
        <w:footnoteRef/>
      </w:r>
      <w:r w:rsidRPr="007E5BBF">
        <w:rPr>
          <w:sz w:val="16"/>
          <w:szCs w:val="16"/>
        </w:rPr>
        <w:t xml:space="preserve"> </w:t>
      </w:r>
      <w:r w:rsidRPr="007E5BBF">
        <w:rPr>
          <w:rFonts w:ascii="Arial" w:hAnsi="Arial" w:cs="Arial"/>
          <w:color w:val="C00000"/>
          <w:sz w:val="16"/>
          <w:szCs w:val="16"/>
        </w:rPr>
        <w:t xml:space="preserve">inclusiv la </w:t>
      </w:r>
      <w:r w:rsidRPr="007E5BBF">
        <w:rPr>
          <w:rFonts w:ascii="Arial" w:eastAsia="Arial" w:hAnsi="Arial" w:cs="Arial"/>
          <w:color w:val="C00000"/>
          <w:sz w:val="16"/>
          <w:szCs w:val="16"/>
        </w:rPr>
        <w:t xml:space="preserve">cererile depuse </w:t>
      </w:r>
      <w:r w:rsidR="0040228C">
        <w:rPr>
          <w:rFonts w:ascii="Arial" w:eastAsia="Arial" w:hAnsi="Arial" w:cs="Arial"/>
          <w:color w:val="C00000"/>
          <w:sz w:val="16"/>
          <w:szCs w:val="16"/>
        </w:rPr>
        <w:t xml:space="preserve">în cadrul </w:t>
      </w:r>
      <w:r w:rsidR="0040228C" w:rsidRPr="0040228C">
        <w:rPr>
          <w:rFonts w:ascii="Arial" w:eastAsia="Arial" w:hAnsi="Arial" w:cs="Arial"/>
          <w:b/>
          <w:bCs/>
          <w:color w:val="C00000"/>
          <w:sz w:val="16"/>
          <w:szCs w:val="16"/>
          <w:u w:val="single"/>
        </w:rPr>
        <w:t>sesiunii de selecție</w:t>
      </w:r>
      <w:r w:rsidR="0040228C">
        <w:rPr>
          <w:rFonts w:ascii="Arial" w:eastAsia="Arial" w:hAnsi="Arial" w:cs="Arial"/>
          <w:color w:val="C00000"/>
          <w:sz w:val="16"/>
          <w:szCs w:val="16"/>
        </w:rPr>
        <w:t xml:space="preserve"> </w:t>
      </w:r>
      <w:r w:rsidRPr="007E5BBF">
        <w:rPr>
          <w:rFonts w:ascii="Arial" w:eastAsia="Arial" w:hAnsi="Arial" w:cs="Arial"/>
          <w:color w:val="C00000"/>
          <w:sz w:val="16"/>
          <w:szCs w:val="16"/>
        </w:rPr>
        <w:t>pentru fondul</w:t>
      </w:r>
      <w:r w:rsidRPr="007E5BBF">
        <w:rPr>
          <w:rFonts w:ascii="Arial" w:eastAsia="Arial" w:hAnsi="Arial" w:cs="Arial"/>
          <w:b/>
          <w:color w:val="C00000"/>
          <w:sz w:val="16"/>
          <w:szCs w:val="16"/>
        </w:rPr>
        <w:t xml:space="preserve">  ”Mobilitate 2023”</w:t>
      </w:r>
    </w:p>
  </w:footnote>
  <w:footnote w:id="2">
    <w:p w:rsidR="004C3D46" w:rsidRPr="007E5BBF" w:rsidRDefault="004C3D46" w:rsidP="004C3D46">
      <w:pPr>
        <w:pStyle w:val="FootnoteText"/>
        <w:rPr>
          <w:sz w:val="16"/>
          <w:szCs w:val="16"/>
        </w:rPr>
      </w:pPr>
      <w:r w:rsidRPr="007E5BBF">
        <w:rPr>
          <w:rStyle w:val="FootnoteReference"/>
          <w:sz w:val="16"/>
          <w:szCs w:val="16"/>
        </w:rPr>
        <w:footnoteRef/>
      </w:r>
      <w:r w:rsidRPr="007E5BBF">
        <w:rPr>
          <w:sz w:val="16"/>
          <w:szCs w:val="16"/>
        </w:rPr>
        <w:t xml:space="preserve"> </w:t>
      </w:r>
      <w:r w:rsidRPr="007E5BBF">
        <w:rPr>
          <w:rFonts w:ascii="Trebuchet MS" w:hAnsi="Trebuchet MS"/>
          <w:color w:val="000000"/>
          <w:sz w:val="16"/>
          <w:szCs w:val="16"/>
        </w:rPr>
        <w:t>150 de ani de la naștere (1873)</w:t>
      </w:r>
    </w:p>
  </w:footnote>
  <w:footnote w:id="3">
    <w:p w:rsidR="004C3D46" w:rsidRPr="007E5BBF" w:rsidRDefault="004C3D46" w:rsidP="004C3D46">
      <w:pPr>
        <w:pStyle w:val="FootnoteText"/>
        <w:rPr>
          <w:sz w:val="16"/>
          <w:szCs w:val="16"/>
        </w:rPr>
      </w:pPr>
      <w:r w:rsidRPr="007E5BBF">
        <w:rPr>
          <w:rStyle w:val="FootnoteReference"/>
          <w:sz w:val="16"/>
          <w:szCs w:val="16"/>
        </w:rPr>
        <w:footnoteRef/>
      </w:r>
      <w:r w:rsidRPr="007E5BBF">
        <w:rPr>
          <w:sz w:val="16"/>
          <w:szCs w:val="16"/>
        </w:rPr>
        <w:t xml:space="preserve"> </w:t>
      </w:r>
      <w:r w:rsidRPr="007E5BBF">
        <w:rPr>
          <w:rFonts w:ascii="Trebuchet MS" w:hAnsi="Trebuchet MS"/>
          <w:color w:val="000000"/>
          <w:sz w:val="16"/>
          <w:szCs w:val="16"/>
        </w:rPr>
        <w:t>100 de ani de la naștere (1923)</w:t>
      </w:r>
    </w:p>
  </w:footnote>
  <w:footnote w:id="4">
    <w:p w:rsidR="004C3D46" w:rsidRPr="007E5BBF" w:rsidRDefault="004C3D46" w:rsidP="004C3D46">
      <w:pPr>
        <w:pStyle w:val="FootnoteText"/>
        <w:rPr>
          <w:sz w:val="16"/>
          <w:szCs w:val="16"/>
        </w:rPr>
      </w:pPr>
      <w:r w:rsidRPr="007E5BBF">
        <w:rPr>
          <w:rStyle w:val="FootnoteReference"/>
          <w:sz w:val="16"/>
          <w:szCs w:val="16"/>
        </w:rPr>
        <w:footnoteRef/>
      </w:r>
      <w:r w:rsidRPr="007E5BBF">
        <w:rPr>
          <w:sz w:val="16"/>
          <w:szCs w:val="16"/>
        </w:rPr>
        <w:t xml:space="preserve"> </w:t>
      </w:r>
      <w:r w:rsidRPr="007E5BBF">
        <w:rPr>
          <w:rFonts w:ascii="Trebuchet MS" w:hAnsi="Trebuchet MS"/>
          <w:color w:val="000000"/>
          <w:sz w:val="16"/>
          <w:szCs w:val="16"/>
        </w:rPr>
        <w:t>100 de ani de la naștere (1923)</w:t>
      </w:r>
    </w:p>
  </w:footnote>
  <w:footnote w:id="5">
    <w:p w:rsidR="004C3D46" w:rsidRPr="007E5BBF" w:rsidRDefault="004C3D46" w:rsidP="002234E3">
      <w:pPr>
        <w:pStyle w:val="NormalWeb"/>
        <w:spacing w:before="0" w:beforeAutospacing="0" w:after="0" w:afterAutospacing="0"/>
        <w:rPr>
          <w:sz w:val="16"/>
          <w:szCs w:val="16"/>
        </w:rPr>
      </w:pPr>
      <w:r w:rsidRPr="007E5BBF">
        <w:rPr>
          <w:rStyle w:val="FootnoteReference"/>
          <w:sz w:val="16"/>
          <w:szCs w:val="16"/>
        </w:rPr>
        <w:footnoteRef/>
      </w:r>
      <w:r w:rsidRPr="007E5BBF">
        <w:rPr>
          <w:sz w:val="16"/>
          <w:szCs w:val="16"/>
        </w:rPr>
        <w:t xml:space="preserve"> </w:t>
      </w:r>
      <w:r w:rsidRPr="007E5BBF">
        <w:rPr>
          <w:rFonts w:ascii="Trebuchet MS" w:hAnsi="Trebuchet MS"/>
          <w:color w:val="000000"/>
          <w:sz w:val="16"/>
          <w:szCs w:val="16"/>
        </w:rPr>
        <w:t>diplomat, scriitor, om de caritate – 150 ani de la naștere (1873)</w:t>
      </w:r>
    </w:p>
  </w:footnote>
  <w:footnote w:id="6">
    <w:p w:rsidR="004C3D46" w:rsidRPr="007E5BBF" w:rsidRDefault="004C3D46" w:rsidP="004C3D46">
      <w:pPr>
        <w:pStyle w:val="FootnoteText"/>
        <w:rPr>
          <w:sz w:val="16"/>
          <w:szCs w:val="16"/>
        </w:rPr>
      </w:pPr>
      <w:r w:rsidRPr="007E5BBF">
        <w:rPr>
          <w:rStyle w:val="FootnoteReference"/>
          <w:sz w:val="16"/>
          <w:szCs w:val="16"/>
        </w:rPr>
        <w:footnoteRef/>
      </w:r>
      <w:r w:rsidRPr="007E5BBF">
        <w:rPr>
          <w:sz w:val="16"/>
          <w:szCs w:val="16"/>
        </w:rPr>
        <w:t xml:space="preserve"> </w:t>
      </w:r>
      <w:r w:rsidRPr="007E5BBF">
        <w:rPr>
          <w:rFonts w:ascii="Trebuchet MS" w:hAnsi="Trebuchet MS"/>
          <w:color w:val="000000"/>
          <w:sz w:val="16"/>
          <w:szCs w:val="16"/>
        </w:rPr>
        <w:t>100 ani de la naștere (1923)</w:t>
      </w:r>
    </w:p>
  </w:footnote>
  <w:footnote w:id="7">
    <w:p w:rsidR="004C3D46" w:rsidRPr="007E5BBF" w:rsidRDefault="004C3D46" w:rsidP="002234E3">
      <w:pPr>
        <w:pStyle w:val="NormalWeb"/>
        <w:spacing w:before="0" w:beforeAutospacing="0" w:after="0" w:afterAutospacing="0"/>
        <w:rPr>
          <w:sz w:val="16"/>
          <w:szCs w:val="16"/>
        </w:rPr>
      </w:pPr>
      <w:r w:rsidRPr="007E5BBF">
        <w:rPr>
          <w:rStyle w:val="FootnoteReference"/>
          <w:sz w:val="16"/>
          <w:szCs w:val="16"/>
        </w:rPr>
        <w:footnoteRef/>
      </w:r>
      <w:r w:rsidRPr="007E5BBF">
        <w:rPr>
          <w:sz w:val="16"/>
          <w:szCs w:val="16"/>
        </w:rPr>
        <w:t xml:space="preserve"> </w:t>
      </w:r>
      <w:r w:rsidRPr="007E5BBF">
        <w:rPr>
          <w:rFonts w:ascii="Trebuchet MS" w:hAnsi="Trebuchet MS"/>
          <w:color w:val="000000"/>
          <w:sz w:val="16"/>
          <w:szCs w:val="16"/>
        </w:rPr>
        <w:t>scriitor de avangardă - 100 ani de la deces</w:t>
      </w:r>
    </w:p>
  </w:footnote>
  <w:footnote w:id="8">
    <w:p w:rsidR="004C3D46" w:rsidRPr="007E5BBF" w:rsidRDefault="004C3D46" w:rsidP="002234E3">
      <w:pPr>
        <w:pStyle w:val="NormalWeb"/>
        <w:spacing w:before="0" w:beforeAutospacing="0" w:after="0" w:afterAutospacing="0"/>
        <w:rPr>
          <w:sz w:val="16"/>
          <w:szCs w:val="16"/>
        </w:rPr>
      </w:pPr>
      <w:r w:rsidRPr="007E5BBF">
        <w:rPr>
          <w:rStyle w:val="FootnoteReference"/>
          <w:sz w:val="16"/>
          <w:szCs w:val="16"/>
        </w:rPr>
        <w:footnoteRef/>
      </w:r>
      <w:r w:rsidRPr="007E5BBF">
        <w:rPr>
          <w:sz w:val="16"/>
          <w:szCs w:val="16"/>
        </w:rPr>
        <w:t xml:space="preserve"> </w:t>
      </w:r>
      <w:r w:rsidRPr="007E5BBF">
        <w:rPr>
          <w:color w:val="000000"/>
          <w:sz w:val="16"/>
          <w:szCs w:val="16"/>
        </w:rPr>
        <w:t> </w:t>
      </w:r>
      <w:r w:rsidRPr="007E5BBF">
        <w:rPr>
          <w:rFonts w:ascii="Trebuchet MS" w:hAnsi="Trebuchet MS"/>
          <w:color w:val="000000"/>
          <w:sz w:val="16"/>
          <w:szCs w:val="16"/>
        </w:rPr>
        <w:t>filosof, estetician, sociolog – 143 ani de la naștere (1880)</w:t>
      </w:r>
    </w:p>
  </w:footnote>
  <w:footnote w:id="9">
    <w:p w:rsidR="004C3D46" w:rsidRPr="007E5BBF" w:rsidRDefault="004C3D46" w:rsidP="004C3D46">
      <w:pPr>
        <w:pStyle w:val="FootnoteText"/>
        <w:rPr>
          <w:sz w:val="16"/>
          <w:szCs w:val="16"/>
        </w:rPr>
      </w:pPr>
      <w:r w:rsidRPr="007E5BBF">
        <w:rPr>
          <w:rStyle w:val="FootnoteReference"/>
          <w:sz w:val="16"/>
          <w:szCs w:val="16"/>
        </w:rPr>
        <w:footnoteRef/>
      </w:r>
      <w:r w:rsidRPr="007E5BBF">
        <w:rPr>
          <w:sz w:val="16"/>
          <w:szCs w:val="16"/>
        </w:rPr>
        <w:t xml:space="preserve"> </w:t>
      </w:r>
      <w:r w:rsidRPr="007E5BBF">
        <w:rPr>
          <w:color w:val="000000"/>
          <w:sz w:val="16"/>
          <w:szCs w:val="16"/>
        </w:rPr>
        <w:t> </w:t>
      </w:r>
      <w:r w:rsidRPr="007E5BBF">
        <w:rPr>
          <w:rFonts w:ascii="Trebuchet MS" w:hAnsi="Trebuchet MS"/>
          <w:color w:val="000000"/>
          <w:sz w:val="16"/>
          <w:szCs w:val="16"/>
        </w:rPr>
        <w:t>traducător, pedagog, teolog – 200 ani de la naștere (1823)</w:t>
      </w:r>
    </w:p>
  </w:footnote>
  <w:footnote w:id="10">
    <w:p w:rsidR="00BF4436" w:rsidRPr="007E5BBF" w:rsidRDefault="00BF4436">
      <w:pPr>
        <w:pStyle w:val="FootnoteText"/>
        <w:rPr>
          <w:sz w:val="16"/>
          <w:szCs w:val="16"/>
        </w:rPr>
      </w:pPr>
      <w:r w:rsidRPr="007E5BBF">
        <w:rPr>
          <w:rStyle w:val="FootnoteReference"/>
          <w:sz w:val="16"/>
          <w:szCs w:val="16"/>
        </w:rPr>
        <w:footnoteRef/>
      </w:r>
      <w:r w:rsidRPr="007E5BBF">
        <w:rPr>
          <w:sz w:val="16"/>
          <w:szCs w:val="16"/>
        </w:rPr>
        <w:t xml:space="preserve"> </w:t>
      </w:r>
      <w:r w:rsidRPr="007E5BBF">
        <w:rPr>
          <w:rFonts w:ascii="Arial" w:hAnsi="Arial" w:cs="Arial"/>
          <w:color w:val="C00000"/>
          <w:sz w:val="16"/>
          <w:szCs w:val="16"/>
        </w:rPr>
        <w:t xml:space="preserve">inclusiv la </w:t>
      </w:r>
      <w:r w:rsidRPr="007E5BBF">
        <w:rPr>
          <w:rFonts w:ascii="Arial" w:eastAsia="Arial" w:hAnsi="Arial" w:cs="Arial"/>
          <w:color w:val="C00000"/>
          <w:sz w:val="16"/>
          <w:szCs w:val="16"/>
        </w:rPr>
        <w:t>cererile depuse pentru fondul</w:t>
      </w:r>
      <w:r w:rsidRPr="007E5BBF">
        <w:rPr>
          <w:rFonts w:ascii="Arial" w:eastAsia="Arial" w:hAnsi="Arial" w:cs="Arial"/>
          <w:b/>
          <w:color w:val="C00000"/>
          <w:sz w:val="16"/>
          <w:szCs w:val="16"/>
        </w:rPr>
        <w:t xml:space="preserve">  ”Mobilitate 2023”</w:t>
      </w:r>
    </w:p>
  </w:footnote>
  <w:footnote w:id="11">
    <w:p w:rsidR="00A2400C" w:rsidRPr="007E5BBF" w:rsidRDefault="00A2400C" w:rsidP="00A2400C">
      <w:pPr>
        <w:pStyle w:val="FootnoteText"/>
        <w:rPr>
          <w:rFonts w:ascii="Arial" w:hAnsi="Arial" w:cs="Arial"/>
          <w:sz w:val="16"/>
          <w:szCs w:val="16"/>
        </w:rPr>
      </w:pPr>
      <w:r w:rsidRPr="007E5BBF">
        <w:rPr>
          <w:rStyle w:val="FootnoteReference"/>
          <w:rFonts w:ascii="Arial" w:hAnsi="Arial" w:cs="Arial"/>
          <w:sz w:val="16"/>
          <w:szCs w:val="16"/>
        </w:rPr>
        <w:footnoteRef/>
      </w:r>
      <w:r w:rsidRPr="007E5BBF">
        <w:rPr>
          <w:rFonts w:ascii="Arial" w:hAnsi="Arial" w:cs="Arial"/>
          <w:sz w:val="16"/>
          <w:szCs w:val="16"/>
        </w:rPr>
        <w:t xml:space="preserve"> Exclusiv în cadrul sesiunilor de selecție </w:t>
      </w:r>
    </w:p>
  </w:footnote>
  <w:footnote w:id="12">
    <w:p w:rsidR="00A2400C" w:rsidRPr="007E5BBF" w:rsidRDefault="00A2400C">
      <w:pPr>
        <w:pStyle w:val="FootnoteText"/>
        <w:rPr>
          <w:sz w:val="16"/>
          <w:szCs w:val="16"/>
        </w:rPr>
      </w:pPr>
      <w:r w:rsidRPr="007E5BBF">
        <w:rPr>
          <w:rStyle w:val="FootnoteReference"/>
          <w:sz w:val="16"/>
          <w:szCs w:val="16"/>
        </w:rPr>
        <w:footnoteRef/>
      </w:r>
      <w:r w:rsidRPr="007E5BBF">
        <w:rPr>
          <w:sz w:val="16"/>
          <w:szCs w:val="16"/>
        </w:rPr>
        <w:t xml:space="preserve"> </w:t>
      </w:r>
      <w:r w:rsidRPr="007E5BBF">
        <w:rPr>
          <w:rFonts w:ascii="Arial" w:hAnsi="Arial" w:cs="Arial"/>
          <w:sz w:val="16"/>
          <w:szCs w:val="16"/>
        </w:rPr>
        <w:t>Exclusiv în cadrul sesiunilor de selecție</w:t>
      </w:r>
    </w:p>
  </w:footnote>
  <w:footnote w:id="13">
    <w:p w:rsidR="00FA5AC3" w:rsidRPr="007E5BBF" w:rsidRDefault="00FA5AC3" w:rsidP="00FA5AC3">
      <w:pPr>
        <w:pStyle w:val="FootnoteText"/>
        <w:rPr>
          <w:sz w:val="16"/>
          <w:szCs w:val="16"/>
        </w:rPr>
      </w:pPr>
      <w:r w:rsidRPr="007E5BBF">
        <w:rPr>
          <w:rStyle w:val="FootnoteReference"/>
          <w:sz w:val="16"/>
          <w:szCs w:val="16"/>
        </w:rPr>
        <w:footnoteRef/>
      </w:r>
      <w:r w:rsidRPr="007E5BBF">
        <w:rPr>
          <w:sz w:val="16"/>
          <w:szCs w:val="16"/>
        </w:rPr>
        <w:t xml:space="preserve"> </w:t>
      </w:r>
      <w:r w:rsidRPr="007E5BBF">
        <w:rPr>
          <w:rFonts w:ascii="Trebuchet MS" w:hAnsi="Trebuchet MS"/>
          <w:color w:val="000000"/>
          <w:sz w:val="16"/>
          <w:szCs w:val="16"/>
        </w:rPr>
        <w:t xml:space="preserve">170 </w:t>
      </w:r>
      <w:r w:rsidR="00B80F45">
        <w:rPr>
          <w:rFonts w:ascii="Trebuchet MS" w:hAnsi="Trebuchet MS"/>
          <w:color w:val="000000"/>
          <w:sz w:val="16"/>
          <w:szCs w:val="16"/>
        </w:rPr>
        <w:t xml:space="preserve">de </w:t>
      </w:r>
      <w:r w:rsidRPr="007E5BBF">
        <w:rPr>
          <w:rFonts w:ascii="Trebuchet MS" w:hAnsi="Trebuchet MS"/>
          <w:color w:val="000000"/>
          <w:sz w:val="16"/>
          <w:szCs w:val="16"/>
        </w:rPr>
        <w:t>ani de la naștere</w:t>
      </w:r>
      <w:r w:rsidR="00B80F45">
        <w:rPr>
          <w:rFonts w:ascii="Trebuchet MS" w:hAnsi="Trebuchet MS"/>
          <w:color w:val="000000"/>
          <w:sz w:val="16"/>
          <w:szCs w:val="16"/>
        </w:rPr>
        <w:t xml:space="preserve"> - </w:t>
      </w:r>
      <w:r w:rsidRPr="007E5BBF">
        <w:rPr>
          <w:rFonts w:ascii="Trebuchet MS" w:hAnsi="Trebuchet MS"/>
          <w:color w:val="000000"/>
          <w:sz w:val="16"/>
          <w:szCs w:val="16"/>
        </w:rPr>
        <w:t xml:space="preserve">140 </w:t>
      </w:r>
      <w:r w:rsidR="00B80F45">
        <w:rPr>
          <w:rFonts w:ascii="Trebuchet MS" w:hAnsi="Trebuchet MS"/>
          <w:color w:val="000000"/>
          <w:sz w:val="16"/>
          <w:szCs w:val="16"/>
        </w:rPr>
        <w:t xml:space="preserve">de </w:t>
      </w:r>
      <w:r w:rsidRPr="007E5BBF">
        <w:rPr>
          <w:rFonts w:ascii="Trebuchet MS" w:hAnsi="Trebuchet MS"/>
          <w:color w:val="000000"/>
          <w:sz w:val="16"/>
          <w:szCs w:val="16"/>
        </w:rPr>
        <w:t>ani de la deces</w:t>
      </w:r>
    </w:p>
  </w:footnote>
  <w:footnote w:id="14">
    <w:p w:rsidR="00834213" w:rsidRPr="00B80F45" w:rsidRDefault="00834213">
      <w:pPr>
        <w:pStyle w:val="FootnoteText"/>
        <w:rPr>
          <w:sz w:val="16"/>
          <w:szCs w:val="16"/>
        </w:rPr>
      </w:pPr>
      <w:r w:rsidRPr="00B80F45">
        <w:rPr>
          <w:rStyle w:val="FootnoteReference"/>
          <w:sz w:val="16"/>
          <w:szCs w:val="16"/>
        </w:rPr>
        <w:footnoteRef/>
      </w:r>
      <w:r w:rsidRPr="00B80F45">
        <w:rPr>
          <w:sz w:val="16"/>
          <w:szCs w:val="16"/>
        </w:rPr>
        <w:t xml:space="preserve"> </w:t>
      </w:r>
      <w:r w:rsidR="00B80F45">
        <w:rPr>
          <w:rFonts w:ascii="Trebuchet MS" w:hAnsi="Trebuchet MS"/>
          <w:color w:val="000000"/>
          <w:sz w:val="16"/>
          <w:szCs w:val="16"/>
        </w:rPr>
        <w:t>350 de</w:t>
      </w:r>
      <w:r w:rsidR="00B80F45" w:rsidRPr="007E5BBF">
        <w:rPr>
          <w:rFonts w:ascii="Trebuchet MS" w:hAnsi="Trebuchet MS"/>
          <w:color w:val="000000"/>
          <w:sz w:val="16"/>
          <w:szCs w:val="16"/>
        </w:rPr>
        <w:t xml:space="preserve"> ani de la naștere</w:t>
      </w:r>
      <w:r w:rsidR="00B80F45">
        <w:rPr>
          <w:rFonts w:ascii="Trebuchet MS" w:hAnsi="Trebuchet MS"/>
          <w:color w:val="000000"/>
          <w:sz w:val="16"/>
          <w:szCs w:val="16"/>
        </w:rPr>
        <w:t xml:space="preserve"> - 300 de</w:t>
      </w:r>
      <w:r w:rsidR="00B80F45" w:rsidRPr="007E5BBF">
        <w:rPr>
          <w:rFonts w:ascii="Trebuchet MS" w:hAnsi="Trebuchet MS"/>
          <w:color w:val="000000"/>
          <w:sz w:val="16"/>
          <w:szCs w:val="16"/>
        </w:rPr>
        <w:t xml:space="preserve"> ani de la deces</w:t>
      </w:r>
    </w:p>
  </w:footnote>
  <w:footnote w:id="15">
    <w:p w:rsidR="001E0A71" w:rsidRPr="007E5BBF" w:rsidRDefault="001E0A71" w:rsidP="001E0A71">
      <w:pPr>
        <w:pStyle w:val="FootnoteText"/>
        <w:rPr>
          <w:sz w:val="16"/>
          <w:szCs w:val="16"/>
        </w:rPr>
      </w:pPr>
      <w:r w:rsidRPr="007E5BBF">
        <w:rPr>
          <w:rStyle w:val="FootnoteReference"/>
          <w:sz w:val="16"/>
          <w:szCs w:val="16"/>
        </w:rPr>
        <w:footnoteRef/>
      </w:r>
      <w:r w:rsidRPr="007E5BBF">
        <w:rPr>
          <w:sz w:val="16"/>
          <w:szCs w:val="16"/>
        </w:rPr>
        <w:t xml:space="preserve">  Atenție: </w:t>
      </w:r>
      <w:r w:rsidRPr="007E5BBF">
        <w:rPr>
          <w:rFonts w:ascii="Arial" w:eastAsia="Arial" w:hAnsi="Arial" w:cs="Arial"/>
          <w:sz w:val="16"/>
          <w:szCs w:val="16"/>
        </w:rPr>
        <w:t>criterii speciale cu caracter eliminatoriu de la pct. 2.a) si b)</w:t>
      </w:r>
    </w:p>
  </w:footnote>
  <w:footnote w:id="16">
    <w:p w:rsidR="00834213" w:rsidRPr="007E5BBF" w:rsidRDefault="00834213" w:rsidP="00834213">
      <w:pPr>
        <w:pStyle w:val="FootnoteText"/>
        <w:rPr>
          <w:sz w:val="16"/>
          <w:szCs w:val="16"/>
        </w:rPr>
      </w:pPr>
      <w:r w:rsidRPr="007E5BBF">
        <w:rPr>
          <w:rStyle w:val="FootnoteReference"/>
          <w:sz w:val="16"/>
          <w:szCs w:val="16"/>
        </w:rPr>
        <w:footnoteRef/>
      </w:r>
      <w:r w:rsidRPr="007E5BBF">
        <w:rPr>
          <w:sz w:val="16"/>
          <w:szCs w:val="16"/>
        </w:rPr>
        <w:t xml:space="preserve"> Atenție: </w:t>
      </w:r>
      <w:r w:rsidRPr="007E5BBF">
        <w:rPr>
          <w:rFonts w:ascii="Arial" w:eastAsia="Arial" w:hAnsi="Arial" w:cs="Arial"/>
          <w:sz w:val="16"/>
          <w:szCs w:val="16"/>
        </w:rPr>
        <w:t>condiție specială la pct. 1</w:t>
      </w:r>
    </w:p>
  </w:footnote>
  <w:footnote w:id="17">
    <w:p w:rsidR="00A17A00" w:rsidRPr="004C0C42" w:rsidRDefault="00A17A00" w:rsidP="00A17A00">
      <w:pPr>
        <w:pStyle w:val="FootnoteText"/>
        <w:rPr>
          <w:sz w:val="16"/>
          <w:szCs w:val="16"/>
        </w:rPr>
      </w:pPr>
      <w:r w:rsidRPr="00EE52FC">
        <w:rPr>
          <w:rStyle w:val="FootnoteReference"/>
          <w:sz w:val="10"/>
          <w:szCs w:val="10"/>
        </w:rPr>
        <w:footnoteRef/>
      </w:r>
      <w:r w:rsidRPr="00EE52FC">
        <w:rPr>
          <w:sz w:val="10"/>
          <w:szCs w:val="10"/>
        </w:rPr>
        <w:t xml:space="preserve"> </w:t>
      </w:r>
      <w:r>
        <w:rPr>
          <w:rFonts w:ascii="Arial" w:hAnsi="Arial" w:cs="Arial"/>
          <w:color w:val="C00000"/>
          <w:sz w:val="10"/>
          <w:szCs w:val="10"/>
        </w:rPr>
        <w:t xml:space="preserve"> </w:t>
      </w:r>
      <w:r w:rsidRPr="004C0C42">
        <w:rPr>
          <w:rFonts w:ascii="Arial" w:eastAsia="Arial" w:hAnsi="Arial" w:cs="Arial"/>
          <w:color w:val="C00000"/>
          <w:sz w:val="16"/>
          <w:szCs w:val="16"/>
        </w:rPr>
        <w:t>cererile pentru fondul</w:t>
      </w:r>
      <w:r w:rsidRPr="004C0C42">
        <w:rPr>
          <w:rFonts w:ascii="Arial" w:eastAsia="Arial" w:hAnsi="Arial" w:cs="Arial"/>
          <w:b/>
          <w:color w:val="C00000"/>
          <w:sz w:val="16"/>
          <w:szCs w:val="16"/>
        </w:rPr>
        <w:t xml:space="preserve">  ”Mobilitate 2023”</w:t>
      </w:r>
      <w:r w:rsidRPr="004C0C42">
        <w:rPr>
          <w:rFonts w:ascii="Arial" w:eastAsia="Arial" w:hAnsi="Arial" w:cs="Arial"/>
          <w:color w:val="C00000"/>
          <w:sz w:val="16"/>
          <w:szCs w:val="16"/>
        </w:rPr>
        <w:t xml:space="preserve"> pot fi depuse si in cazul unor proiecte care vizeaza sau se află la confluența mai multor domenii</w:t>
      </w:r>
    </w:p>
  </w:footnote>
  <w:footnote w:id="18">
    <w:p w:rsidR="000917F4" w:rsidRPr="004C0C42" w:rsidRDefault="000917F4">
      <w:pPr>
        <w:pStyle w:val="FootnoteText"/>
        <w:rPr>
          <w:sz w:val="16"/>
          <w:szCs w:val="16"/>
        </w:rPr>
      </w:pPr>
      <w:r w:rsidRPr="004C0C42">
        <w:rPr>
          <w:rStyle w:val="FootnoteReference"/>
          <w:sz w:val="16"/>
          <w:szCs w:val="16"/>
        </w:rPr>
        <w:footnoteRef/>
      </w:r>
      <w:r w:rsidRPr="004C0C42">
        <w:rPr>
          <w:sz w:val="16"/>
          <w:szCs w:val="16"/>
        </w:rPr>
        <w:t xml:space="preserve"> </w:t>
      </w:r>
      <w:r w:rsidRPr="004C0C42">
        <w:rPr>
          <w:rFonts w:ascii="Arial" w:hAnsi="Arial" w:cs="Arial"/>
          <w:color w:val="C00000"/>
          <w:sz w:val="16"/>
          <w:szCs w:val="16"/>
        </w:rPr>
        <w:t xml:space="preserve">inclusiv la </w:t>
      </w:r>
      <w:r w:rsidRPr="004C0C42">
        <w:rPr>
          <w:rFonts w:ascii="Arial" w:eastAsia="Arial" w:hAnsi="Arial" w:cs="Arial"/>
          <w:color w:val="C00000"/>
          <w:sz w:val="16"/>
          <w:szCs w:val="16"/>
        </w:rPr>
        <w:t>cererile depuse pentru fondul</w:t>
      </w:r>
      <w:r w:rsidRPr="004C0C42">
        <w:rPr>
          <w:rFonts w:ascii="Arial" w:eastAsia="Arial" w:hAnsi="Arial" w:cs="Arial"/>
          <w:b/>
          <w:color w:val="C00000"/>
          <w:sz w:val="16"/>
          <w:szCs w:val="16"/>
        </w:rPr>
        <w:t xml:space="preserve">  ”Mobilitate 2023”</w:t>
      </w:r>
    </w:p>
  </w:footnote>
  <w:footnote w:id="19">
    <w:p w:rsidR="00D60093" w:rsidRPr="00D60093" w:rsidRDefault="00D60093">
      <w:pPr>
        <w:pStyle w:val="FootnoteText"/>
        <w:rPr>
          <w:sz w:val="16"/>
          <w:szCs w:val="16"/>
        </w:rPr>
      </w:pPr>
      <w:r w:rsidRPr="00D60093">
        <w:rPr>
          <w:rStyle w:val="FootnoteReference"/>
          <w:sz w:val="16"/>
          <w:szCs w:val="16"/>
        </w:rPr>
        <w:footnoteRef/>
      </w:r>
      <w:r>
        <w:t xml:space="preserve"> </w:t>
      </w:r>
      <w:r w:rsidRPr="00D60093">
        <w:rPr>
          <w:rFonts w:ascii="Arial" w:hAnsi="Arial" w:cs="Arial"/>
          <w:color w:val="000000"/>
          <w:sz w:val="16"/>
          <w:szCs w:val="16"/>
        </w:rPr>
        <w:t xml:space="preserve">Conform disp. art. 3 alin. (2) din Normele metodologice sursele complementare de finanţare, astfel cum sunt definite la art. 2 alin (7) din Ordonanţa Guvernului nr. 51/1998, cu modificările şi completările ulterioare, sursele complementare de finanțare trebuie să reprezinte </w:t>
      </w:r>
      <w:r w:rsidRPr="00D60093">
        <w:rPr>
          <w:rFonts w:ascii="Arial" w:hAnsi="Arial" w:cs="Arial"/>
          <w:color w:val="000000"/>
          <w:sz w:val="16"/>
          <w:szCs w:val="16"/>
          <w:u w:val="single"/>
        </w:rPr>
        <w:t xml:space="preserve">cel puțin </w:t>
      </w:r>
      <w:r w:rsidRPr="00D60093">
        <w:rPr>
          <w:rFonts w:ascii="Arial" w:hAnsi="Arial" w:cs="Arial"/>
          <w:bCs/>
          <w:color w:val="000000"/>
          <w:sz w:val="16"/>
          <w:szCs w:val="16"/>
          <w:u w:val="single"/>
        </w:rPr>
        <w:t>10%</w:t>
      </w:r>
      <w:r w:rsidRPr="00D60093">
        <w:rPr>
          <w:rFonts w:ascii="Arial" w:hAnsi="Arial" w:cs="Arial"/>
          <w:color w:val="000000"/>
          <w:sz w:val="16"/>
          <w:szCs w:val="16"/>
          <w:u w:val="single"/>
        </w:rPr>
        <w:t xml:space="preserve"> din valoarea total cumulată a devizului </w:t>
      </w:r>
      <w:r w:rsidRPr="00D60093">
        <w:rPr>
          <w:rFonts w:ascii="Arial" w:hAnsi="Arial" w:cs="Arial"/>
          <w:sz w:val="16"/>
          <w:szCs w:val="16"/>
          <w:u w:val="single"/>
        </w:rPr>
        <w:t>proiectului</w:t>
      </w:r>
      <w:r w:rsidRPr="00D60093">
        <w:rPr>
          <w:rFonts w:ascii="Arial" w:hAnsi="Arial" w:cs="Arial"/>
          <w:sz w:val="16"/>
          <w:szCs w:val="16"/>
        </w:rPr>
        <w:t>.</w:t>
      </w:r>
      <w:r w:rsidRPr="00D60093">
        <w:rPr>
          <w:rFonts w:ascii="Arial" w:hAnsi="Arial" w:cs="Arial"/>
          <w:b/>
          <w:sz w:val="16"/>
          <w:szCs w:val="16"/>
        </w:rPr>
        <w:t> </w:t>
      </w:r>
    </w:p>
  </w:footnote>
  <w:footnote w:id="20">
    <w:p w:rsidR="000917F4" w:rsidRPr="00145F48" w:rsidRDefault="000917F4">
      <w:pPr>
        <w:pStyle w:val="FootnoteText"/>
        <w:rPr>
          <w:sz w:val="16"/>
          <w:szCs w:val="16"/>
        </w:rPr>
      </w:pPr>
      <w:r w:rsidRPr="00145F48">
        <w:rPr>
          <w:rStyle w:val="FootnoteReference"/>
          <w:sz w:val="16"/>
          <w:szCs w:val="16"/>
        </w:rPr>
        <w:footnoteRef/>
      </w:r>
      <w:r w:rsidRPr="00145F48">
        <w:rPr>
          <w:sz w:val="16"/>
          <w:szCs w:val="16"/>
        </w:rPr>
        <w:t xml:space="preserve"> </w:t>
      </w:r>
      <w:r w:rsidRPr="00145F48">
        <w:rPr>
          <w:rFonts w:ascii="Arial" w:hAnsi="Arial" w:cs="Arial"/>
          <w:color w:val="C00000"/>
          <w:sz w:val="16"/>
          <w:szCs w:val="16"/>
        </w:rPr>
        <w:t xml:space="preserve">inclusiv la </w:t>
      </w:r>
      <w:r w:rsidRPr="00145F48">
        <w:rPr>
          <w:rFonts w:ascii="Arial" w:eastAsia="Arial" w:hAnsi="Arial" w:cs="Arial"/>
          <w:color w:val="C00000"/>
          <w:sz w:val="16"/>
          <w:szCs w:val="16"/>
        </w:rPr>
        <w:t>cererile depuse pentru fondul</w:t>
      </w:r>
      <w:r w:rsidRPr="00145F48">
        <w:rPr>
          <w:rFonts w:ascii="Arial" w:eastAsia="Arial" w:hAnsi="Arial" w:cs="Arial"/>
          <w:b/>
          <w:color w:val="C00000"/>
          <w:sz w:val="16"/>
          <w:szCs w:val="16"/>
        </w:rPr>
        <w:t xml:space="preserve">  ”Mobilitate 2023”</w:t>
      </w:r>
    </w:p>
  </w:footnote>
  <w:footnote w:id="21">
    <w:p w:rsidR="000917F4" w:rsidRPr="00145F48" w:rsidRDefault="000917F4">
      <w:pPr>
        <w:pStyle w:val="FootnoteText"/>
        <w:rPr>
          <w:sz w:val="16"/>
          <w:szCs w:val="16"/>
        </w:rPr>
      </w:pPr>
      <w:r w:rsidRPr="00145F48">
        <w:rPr>
          <w:rStyle w:val="FootnoteReference"/>
          <w:sz w:val="16"/>
          <w:szCs w:val="16"/>
        </w:rPr>
        <w:footnoteRef/>
      </w:r>
      <w:r w:rsidRPr="00145F48">
        <w:rPr>
          <w:sz w:val="16"/>
          <w:szCs w:val="16"/>
        </w:rPr>
        <w:t xml:space="preserve"> </w:t>
      </w:r>
      <w:r w:rsidRPr="00145F48">
        <w:rPr>
          <w:rFonts w:ascii="Arial" w:hAnsi="Arial" w:cs="Arial"/>
          <w:color w:val="C00000"/>
          <w:sz w:val="16"/>
          <w:szCs w:val="16"/>
        </w:rPr>
        <w:t xml:space="preserve">inclusiv la </w:t>
      </w:r>
      <w:r w:rsidRPr="00145F48">
        <w:rPr>
          <w:rFonts w:ascii="Arial" w:eastAsia="Arial" w:hAnsi="Arial" w:cs="Arial"/>
          <w:color w:val="C00000"/>
          <w:sz w:val="16"/>
          <w:szCs w:val="16"/>
        </w:rPr>
        <w:t>cererile depuse pentru fondul</w:t>
      </w:r>
      <w:r w:rsidRPr="00145F48">
        <w:rPr>
          <w:rFonts w:ascii="Arial" w:eastAsia="Arial" w:hAnsi="Arial" w:cs="Arial"/>
          <w:b/>
          <w:color w:val="C00000"/>
          <w:sz w:val="16"/>
          <w:szCs w:val="16"/>
        </w:rPr>
        <w:t xml:space="preserve">  ”Mobilitate 2023”</w:t>
      </w:r>
    </w:p>
  </w:footnote>
  <w:footnote w:id="22">
    <w:p w:rsidR="00A17A00" w:rsidRPr="005872ED" w:rsidRDefault="00A17A00">
      <w:pPr>
        <w:pStyle w:val="FootnoteText"/>
        <w:rPr>
          <w:sz w:val="16"/>
          <w:szCs w:val="16"/>
        </w:rPr>
      </w:pPr>
      <w:r w:rsidRPr="005872ED">
        <w:rPr>
          <w:rStyle w:val="FootnoteReference"/>
          <w:sz w:val="16"/>
          <w:szCs w:val="16"/>
        </w:rPr>
        <w:footnoteRef/>
      </w:r>
      <w:r w:rsidRPr="005872ED">
        <w:rPr>
          <w:sz w:val="16"/>
          <w:szCs w:val="16"/>
        </w:rPr>
        <w:t xml:space="preserve"> </w:t>
      </w:r>
      <w:r w:rsidRPr="005872ED">
        <w:rPr>
          <w:rFonts w:ascii="Arial" w:hAnsi="Arial" w:cs="Arial"/>
          <w:color w:val="C00000"/>
          <w:sz w:val="16"/>
          <w:szCs w:val="16"/>
        </w:rPr>
        <w:t xml:space="preserve">inclusiv la </w:t>
      </w:r>
      <w:r w:rsidRPr="005872ED">
        <w:rPr>
          <w:rFonts w:ascii="Arial" w:eastAsia="Arial" w:hAnsi="Arial" w:cs="Arial"/>
          <w:color w:val="C00000"/>
          <w:sz w:val="16"/>
          <w:szCs w:val="16"/>
        </w:rPr>
        <w:t>cererile depuse pentru fondul</w:t>
      </w:r>
      <w:r w:rsidRPr="005872ED">
        <w:rPr>
          <w:rFonts w:ascii="Arial" w:eastAsia="Arial" w:hAnsi="Arial" w:cs="Arial"/>
          <w:b/>
          <w:color w:val="C00000"/>
          <w:sz w:val="16"/>
          <w:szCs w:val="16"/>
        </w:rPr>
        <w:t xml:space="preserve">  ”Mobilitate 2023”</w:t>
      </w:r>
    </w:p>
  </w:footnote>
  <w:footnote w:id="23">
    <w:p w:rsidR="00A81E56" w:rsidRPr="00A81E56" w:rsidRDefault="00A81E56" w:rsidP="00A81E56">
      <w:pPr>
        <w:pStyle w:val="ListParagraph"/>
        <w:widowControl/>
        <w:ind w:left="0"/>
        <w:rPr>
          <w:rFonts w:ascii="Arial" w:eastAsia="Arial" w:hAnsi="Arial" w:cs="Arial"/>
          <w:sz w:val="16"/>
          <w:szCs w:val="16"/>
        </w:rPr>
      </w:pPr>
      <w:r w:rsidRPr="00A81E56">
        <w:rPr>
          <w:rStyle w:val="FootnoteReference"/>
          <w:rFonts w:ascii="Arial" w:hAnsi="Arial" w:cs="Arial"/>
          <w:sz w:val="16"/>
          <w:szCs w:val="16"/>
        </w:rPr>
        <w:footnoteRef/>
      </w:r>
      <w:r w:rsidRPr="00A81E56">
        <w:rPr>
          <w:rFonts w:ascii="Arial" w:hAnsi="Arial" w:cs="Arial"/>
          <w:sz w:val="16"/>
          <w:szCs w:val="16"/>
        </w:rPr>
        <w:t xml:space="preserve"> </w:t>
      </w:r>
      <w:r w:rsidRPr="00A81E56">
        <w:rPr>
          <w:rFonts w:ascii="Arial" w:eastAsia="Arial" w:hAnsi="Arial" w:cs="Arial"/>
          <w:sz w:val="16"/>
          <w:szCs w:val="16"/>
        </w:rPr>
        <w:t xml:space="preserve">graficul care ilustrează activităţile pentru diversele etape ale </w:t>
      </w:r>
      <w:r w:rsidRPr="00A81E56">
        <w:rPr>
          <w:rFonts w:ascii="Arial" w:eastAsia="Arial" w:hAnsi="Arial" w:cs="Arial"/>
          <w:b/>
          <w:sz w:val="16"/>
          <w:szCs w:val="16"/>
        </w:rPr>
        <w:t>perioadei de desfășurare</w:t>
      </w:r>
      <w:r w:rsidRPr="00A81E56">
        <w:rPr>
          <w:rFonts w:ascii="Arial" w:eastAsia="Arial" w:hAnsi="Arial" w:cs="Arial"/>
          <w:sz w:val="16"/>
          <w:szCs w:val="16"/>
        </w:rPr>
        <w:t xml:space="preserve"> a proiectului </w:t>
      </w:r>
      <w:r w:rsidRPr="00A81E56">
        <w:rPr>
          <w:rFonts w:ascii="Arial" w:eastAsia="Arial" w:hAnsi="Arial" w:cs="Arial"/>
          <w:b/>
          <w:sz w:val="16"/>
          <w:szCs w:val="16"/>
        </w:rPr>
        <w:t>(conform def. de la art 1. alin. (2), lit. q) din OG nr. 51/1998)</w:t>
      </w:r>
      <w:r w:rsidRPr="00A81E56">
        <w:rPr>
          <w:rFonts w:ascii="Arial" w:eastAsia="Arial" w:hAnsi="Arial" w:cs="Arial"/>
          <w:sz w:val="16"/>
          <w:szCs w:val="16"/>
        </w:rPr>
        <w:t xml:space="preserve">, </w:t>
      </w:r>
      <w:r w:rsidRPr="00A81E56">
        <w:rPr>
          <w:rFonts w:ascii="Arial" w:eastAsia="Arial" w:hAnsi="Arial" w:cs="Arial"/>
          <w:b/>
          <w:sz w:val="16"/>
          <w:szCs w:val="16"/>
        </w:rPr>
        <w:t>desfăşurate evolutiv</w:t>
      </w:r>
      <w:r w:rsidRPr="00A81E56">
        <w:rPr>
          <w:rFonts w:ascii="Arial" w:eastAsia="Arial" w:hAnsi="Arial" w:cs="Arial"/>
          <w:sz w:val="16"/>
          <w:szCs w:val="16"/>
        </w:rPr>
        <w:t xml:space="preserve"> (Diagrama GANTT/GANNT Chart/Diagramme de GANTT).  </w:t>
      </w:r>
      <w:r w:rsidRPr="00A81E56">
        <w:rPr>
          <w:rFonts w:ascii="Arial" w:hAnsi="Arial" w:cs="Arial"/>
          <w:color w:val="000000"/>
          <w:sz w:val="16"/>
          <w:szCs w:val="16"/>
        </w:rPr>
        <w:t xml:space="preserve">Graficul trebuie să cuprindă inclusiv propunerile solicitantului privind justificarea atragerii surselor complementare de finanțare care  – </w:t>
      </w:r>
      <w:r w:rsidRPr="00A81E56">
        <w:rPr>
          <w:rFonts w:ascii="Arial" w:hAnsi="Arial" w:cs="Arial"/>
          <w:b/>
          <w:bCs/>
          <w:color w:val="000000"/>
          <w:sz w:val="16"/>
          <w:szCs w:val="16"/>
        </w:rPr>
        <w:t xml:space="preserve">trebuie să fie de cel puțin 10% </w:t>
      </w:r>
      <w:r w:rsidRPr="00A81E56">
        <w:rPr>
          <w:rFonts w:ascii="Arial" w:hAnsi="Arial" w:cs="Arial"/>
          <w:color w:val="000000"/>
          <w:sz w:val="16"/>
          <w:szCs w:val="16"/>
        </w:rPr>
        <w:t xml:space="preserve"> </w:t>
      </w:r>
      <w:r w:rsidRPr="00A81E56">
        <w:rPr>
          <w:rFonts w:ascii="Arial" w:hAnsi="Arial" w:cs="Arial"/>
          <w:color w:val="000000"/>
          <w:sz w:val="16"/>
          <w:szCs w:val="16"/>
          <w:u w:val="single"/>
        </w:rPr>
        <w:t xml:space="preserve">din </w:t>
      </w:r>
      <w:r w:rsidRPr="00A81E56">
        <w:rPr>
          <w:rFonts w:ascii="Arial" w:hAnsi="Arial" w:cs="Arial"/>
          <w:b/>
          <w:bCs/>
          <w:color w:val="000000"/>
          <w:sz w:val="16"/>
          <w:szCs w:val="16"/>
          <w:u w:val="single"/>
        </w:rPr>
        <w:t>totalitatea cheltuielilor</w:t>
      </w:r>
      <w:r w:rsidRPr="00A81E56">
        <w:rPr>
          <w:rFonts w:ascii="Arial" w:hAnsi="Arial" w:cs="Arial"/>
          <w:color w:val="000000"/>
          <w:sz w:val="16"/>
          <w:szCs w:val="16"/>
          <w:u w:val="single"/>
        </w:rPr>
        <w:t xml:space="preserve"> din devizul estimativ al proiectului</w:t>
      </w:r>
      <w:r w:rsidRPr="00A81E56">
        <w:rPr>
          <w:rFonts w:ascii="Arial" w:hAnsi="Arial" w:cs="Arial"/>
          <w:color w:val="000000"/>
          <w:sz w:val="16"/>
          <w:szCs w:val="16"/>
        </w:rPr>
        <w:t xml:space="preserve"> –- și poate include, conform dispozițiilor art. 2 alin. (7) lit. a) din Ordonanța Guvernului nr. 51/1998 – actualizată, contribuția altor finanțatori </w:t>
      </w:r>
      <w:r w:rsidRPr="00A81E56">
        <w:rPr>
          <w:rFonts w:ascii="Arial" w:hAnsi="Arial" w:cs="Arial"/>
          <w:b/>
          <w:bCs/>
          <w:color w:val="000000"/>
          <w:sz w:val="16"/>
          <w:szCs w:val="16"/>
        </w:rPr>
        <w:t>privați sau din surse publice</w:t>
      </w:r>
      <w:r w:rsidRPr="00A81E56">
        <w:rPr>
          <w:rFonts w:ascii="Arial" w:hAnsi="Arial" w:cs="Arial"/>
          <w:color w:val="000000"/>
          <w:sz w:val="16"/>
          <w:szCs w:val="16"/>
        </w:rPr>
        <w:t>, în baza unor contracte de finanțare. </w:t>
      </w:r>
    </w:p>
  </w:footnote>
  <w:footnote w:id="24">
    <w:p w:rsidR="00A17A00" w:rsidRPr="005872ED" w:rsidRDefault="00A17A00" w:rsidP="00A17A00">
      <w:pPr>
        <w:pStyle w:val="FootnoteText"/>
        <w:rPr>
          <w:sz w:val="16"/>
          <w:szCs w:val="16"/>
        </w:rPr>
      </w:pPr>
      <w:r w:rsidRPr="005872ED">
        <w:rPr>
          <w:rStyle w:val="FootnoteReference"/>
          <w:sz w:val="16"/>
          <w:szCs w:val="16"/>
        </w:rPr>
        <w:footnoteRef/>
      </w:r>
      <w:r w:rsidRPr="005872ED">
        <w:rPr>
          <w:sz w:val="16"/>
          <w:szCs w:val="16"/>
        </w:rPr>
        <w:t xml:space="preserve"> </w:t>
      </w:r>
      <w:r w:rsidRPr="005872ED">
        <w:rPr>
          <w:rFonts w:ascii="Arial" w:hAnsi="Arial" w:cs="Arial"/>
          <w:color w:val="C00000"/>
          <w:sz w:val="16"/>
          <w:szCs w:val="16"/>
        </w:rPr>
        <w:t xml:space="preserve">inclusiv la </w:t>
      </w:r>
      <w:r w:rsidRPr="005872ED">
        <w:rPr>
          <w:rFonts w:ascii="Arial" w:eastAsia="Arial" w:hAnsi="Arial" w:cs="Arial"/>
          <w:color w:val="C00000"/>
          <w:sz w:val="16"/>
          <w:szCs w:val="16"/>
        </w:rPr>
        <w:t>cererile depuse pentru fondul</w:t>
      </w:r>
      <w:r w:rsidRPr="005872ED">
        <w:rPr>
          <w:rFonts w:ascii="Arial" w:eastAsia="Arial" w:hAnsi="Arial" w:cs="Arial"/>
          <w:b/>
          <w:color w:val="C00000"/>
          <w:sz w:val="16"/>
          <w:szCs w:val="16"/>
        </w:rPr>
        <w:t xml:space="preserve">  ”Mobilitate 2023”</w:t>
      </w:r>
    </w:p>
  </w:footnote>
  <w:footnote w:id="25">
    <w:p w:rsidR="000917F4" w:rsidRPr="006D5F07" w:rsidRDefault="000917F4" w:rsidP="007A34A5">
      <w:pPr>
        <w:pStyle w:val="FootnoteText"/>
        <w:jc w:val="both"/>
        <w:rPr>
          <w:rFonts w:ascii="Arial" w:hAnsi="Arial" w:cs="Arial"/>
          <w:sz w:val="10"/>
          <w:szCs w:val="10"/>
        </w:rPr>
      </w:pPr>
      <w:r w:rsidRPr="006D5F07">
        <w:rPr>
          <w:rStyle w:val="FootnoteReference"/>
          <w:rFonts w:ascii="Arial" w:eastAsia="Arial Unicode MS" w:hAnsi="Arial" w:cs="Arial"/>
          <w:sz w:val="10"/>
          <w:szCs w:val="10"/>
        </w:rPr>
        <w:footnoteRef/>
      </w:r>
      <w:r w:rsidRPr="006D5F07">
        <w:rPr>
          <w:rFonts w:ascii="Arial" w:hAnsi="Arial" w:cs="Arial"/>
          <w:sz w:val="10"/>
          <w:szCs w:val="10"/>
        </w:rPr>
        <w:t xml:space="preserve"> În sensul normelor de concurență prevăzute în Tratatul privind funcționarea Uniunii Europene, prin „</w:t>
      </w:r>
      <w:r w:rsidRPr="006D5F07">
        <w:rPr>
          <w:rFonts w:ascii="Arial" w:hAnsi="Arial" w:cs="Arial"/>
          <w:b/>
          <w:bCs/>
          <w:sz w:val="10"/>
          <w:szCs w:val="10"/>
        </w:rPr>
        <w:t>întreprindere</w:t>
      </w:r>
      <w:r w:rsidRPr="006D5F07">
        <w:rPr>
          <w:rFonts w:ascii="Arial" w:hAnsi="Arial" w:cs="Arial"/>
          <w:sz w:val="10"/>
          <w:szCs w:val="10"/>
        </w:rPr>
        <w:t>” se înțelege orice entitate care desfășoară o activitate economică, indiferent de statutul său juridic și de modul în care este finanțată. Orice categorie care exercită o activitate de natură economică şi care oferă bunuri şi servicii în competiţie cu alţi operatori (existenţi sau potenţiali) care activează pe piaţă. Aceasta include atât categorii private cât şi publice şi întreaga gamă a ceea ce produc aceştia. În acest sens, ceea ce determină sau nu caracterul de întreprindere nu este categoria juridică (public sau privat), ci natura activităţilor pe care beneficiarul intenţionează să îl implementeze. Întreprinderile non – profit pot oferi bunuri şi servicii pe piaţă. Opinia CE: În mod normal, municipalitățile şiautorităţile locale nu sunt privite ca fiind întreprinderi. Dar chiar şi aşa, acestea pot desfăşura o gamă de sarcini publice şi pot exercita autoritate publică, conform deciziilor Curţii Europene de Justiţie, şi ca urmare, devin întreprinderi prin desfăşurarea unei activităţi economice în piaţă. Ca urmare, activitatea economică are loc atunci când alţi operatori doresc şi pot furniza serviciul sau produsul pe piaţa în cauză.</w:t>
      </w:r>
    </w:p>
  </w:footnote>
  <w:footnote w:id="26">
    <w:p w:rsidR="000917F4" w:rsidRPr="006D5F07" w:rsidRDefault="000917F4" w:rsidP="00EB69C1">
      <w:pPr>
        <w:pStyle w:val="FootnoteText"/>
        <w:jc w:val="both"/>
        <w:rPr>
          <w:rFonts w:ascii="Arial" w:hAnsi="Arial" w:cs="Arial"/>
          <w:sz w:val="10"/>
          <w:szCs w:val="10"/>
        </w:rPr>
      </w:pPr>
      <w:r w:rsidRPr="006D5F07">
        <w:rPr>
          <w:rStyle w:val="FootnoteReference"/>
          <w:rFonts w:ascii="Arial" w:eastAsia="Arial Unicode MS" w:hAnsi="Arial" w:cs="Arial"/>
          <w:sz w:val="10"/>
          <w:szCs w:val="10"/>
        </w:rPr>
        <w:footnoteRef/>
      </w:r>
      <w:r w:rsidRPr="006D5F07">
        <w:rPr>
          <w:rFonts w:ascii="Arial" w:hAnsi="Arial" w:cs="Arial"/>
          <w:b/>
          <w:bCs/>
          <w:sz w:val="10"/>
          <w:szCs w:val="10"/>
        </w:rPr>
        <w:t>Activitatea economică</w:t>
      </w:r>
      <w:r w:rsidRPr="006D5F07">
        <w:rPr>
          <w:rFonts w:ascii="Arial" w:hAnsi="Arial" w:cs="Arial"/>
          <w:sz w:val="10"/>
          <w:szCs w:val="10"/>
        </w:rPr>
        <w:t xml:space="preserve"> – furnizarea de bunuri și servicii pe o piață.  Conform reglementărilor și jurisprudenței europene (Comunicarea Comisiei privind noțiunea de ajutor de stat astfel cum este menționată la articolul 107 alineatul (1) din Tratatul privind funcționarea Uniunii Europene), finanțarea publică a unei activități culturale sau de conservare a patrimoniului accesbilă publicului larg în mod gratuit, nu are caracter economic. În cazul în care vizitatorii unei instituții culturale sau participanții la o activitate culturală sau de conservare a patrimoniului inclusiv de conservare a naturii, deschisă publicului larg trebuie să plătească o contribuție bănească care acoperă numai o fracțiune din costurile reale nu afectează caracterul neeconomic al activității respective, deoarece această contribuție nu poate fi considerată drept o remunerație veritabilă pentru serviciul furnizat. </w:t>
      </w:r>
      <w:r w:rsidRPr="006D5F07">
        <w:rPr>
          <w:rFonts w:ascii="Arial" w:hAnsi="Arial" w:cs="Arial"/>
          <w:color w:val="000000"/>
          <w:sz w:val="10"/>
          <w:szCs w:val="10"/>
          <w:shd w:val="clear" w:color="auto" w:fill="FFFFFF"/>
        </w:rPr>
        <w:t>Spre deosebire de cele expuse mai sus, activitățile culturale sau de conservare a patrimoniului (inclusiv de conservare a naturii) finanțate preponderent din taxele plătite de vizitatori sau de utilizatori sau prin alte mijloace comerciale (de exemplu, expoziții cu caracter comercial, cinematografe, evenimente muzicale și festivaluri cu caracter comercial, precum și școli de artă finanțate în principal din taxele de școlarizare) ar trebui să fie calificate ca având caracter economic. Similar, activitățile culturale sau de conservare a patrimoniului de care beneficiază exclusiv anumite întreprinderi, iar nu publicul larg (de exemplu, restaurarea unei clădiri istorice utilizate de o companie privată) ar trebui în mod normal să fie calificate ca având un caracter economic. În cazurile în care o entitate desfășoară activități culturale sau de conservare a patrimoniului, dintre care unele sunt activități neeconomice, și unele sunt activități economice, finanțarea publică pe care o primește va intra sub incidența normelor privind ajutoarele de stat numai în măsura în care aceasta acoperă costurile legate de activitățile economice.</w:t>
      </w:r>
    </w:p>
  </w:footnote>
  <w:footnote w:id="27">
    <w:p w:rsidR="000917F4" w:rsidRPr="006D5F07" w:rsidRDefault="000917F4" w:rsidP="007A34A5">
      <w:pPr>
        <w:pStyle w:val="FootnoteText"/>
        <w:rPr>
          <w:rFonts w:ascii="Arial" w:hAnsi="Arial" w:cs="Arial"/>
          <w:sz w:val="10"/>
          <w:szCs w:val="10"/>
        </w:rPr>
      </w:pPr>
      <w:r w:rsidRPr="006D5F07">
        <w:rPr>
          <w:rStyle w:val="FootnoteReference"/>
          <w:rFonts w:ascii="Arial" w:eastAsia="Arial Unicode MS" w:hAnsi="Arial" w:cs="Arial"/>
          <w:sz w:val="10"/>
          <w:szCs w:val="10"/>
        </w:rPr>
        <w:footnoteRef/>
      </w:r>
      <w:r w:rsidRPr="006D5F07">
        <w:rPr>
          <w:rFonts w:ascii="Arial" w:hAnsi="Arial" w:cs="Arial"/>
          <w:sz w:val="10"/>
          <w:szCs w:val="10"/>
        </w:rPr>
        <w:t>Nu mai mult de 50% din costurile reale ale serviciului cultural furnizat.</w:t>
      </w:r>
    </w:p>
  </w:footnote>
  <w:footnote w:id="28">
    <w:p w:rsidR="000917F4" w:rsidRPr="00EE52FC" w:rsidRDefault="000917F4">
      <w:pPr>
        <w:pStyle w:val="FootnoteText"/>
        <w:rPr>
          <w:sz w:val="10"/>
          <w:szCs w:val="10"/>
        </w:rPr>
      </w:pPr>
      <w:r w:rsidRPr="00EE52FC">
        <w:rPr>
          <w:rStyle w:val="FootnoteReference"/>
          <w:sz w:val="10"/>
          <w:szCs w:val="10"/>
        </w:rPr>
        <w:footnoteRef/>
      </w:r>
      <w:r w:rsidRPr="00EE52FC">
        <w:rPr>
          <w:sz w:val="10"/>
          <w:szCs w:val="10"/>
        </w:rPr>
        <w:t xml:space="preserve"> </w:t>
      </w:r>
      <w:r w:rsidRPr="00EE52FC">
        <w:rPr>
          <w:rFonts w:ascii="Arial" w:hAnsi="Arial" w:cs="Arial"/>
          <w:color w:val="C00000"/>
          <w:sz w:val="10"/>
          <w:szCs w:val="10"/>
        </w:rPr>
        <w:t>pentru</w:t>
      </w:r>
      <w:r w:rsidRPr="00EE52FC">
        <w:rPr>
          <w:color w:val="C00000"/>
          <w:sz w:val="10"/>
          <w:szCs w:val="10"/>
        </w:rPr>
        <w:t xml:space="preserve"> </w:t>
      </w:r>
      <w:r w:rsidRPr="00EE52FC">
        <w:rPr>
          <w:rFonts w:ascii="Arial" w:eastAsia="Arial" w:hAnsi="Arial" w:cs="Arial"/>
          <w:color w:val="C00000"/>
          <w:sz w:val="10"/>
          <w:szCs w:val="10"/>
        </w:rPr>
        <w:t>cererile depuse pentru fondul</w:t>
      </w:r>
      <w:r w:rsidRPr="00EE52FC">
        <w:rPr>
          <w:rFonts w:ascii="Arial" w:eastAsia="Arial" w:hAnsi="Arial" w:cs="Arial"/>
          <w:b/>
          <w:color w:val="C00000"/>
          <w:sz w:val="10"/>
          <w:szCs w:val="10"/>
        </w:rPr>
        <w:t xml:space="preserve">  ”Mobilitate 2023”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6B43"/>
    <w:multiLevelType w:val="hybridMultilevel"/>
    <w:tmpl w:val="1256BEB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BB75EED"/>
    <w:multiLevelType w:val="hybridMultilevel"/>
    <w:tmpl w:val="3078C72C"/>
    <w:lvl w:ilvl="0" w:tplc="5F34EBC2">
      <w:start w:val="3"/>
      <w:numFmt w:val="bullet"/>
      <w:lvlText w:val=""/>
      <w:lvlJc w:val="left"/>
      <w:pPr>
        <w:ind w:left="720" w:hanging="360"/>
      </w:pPr>
      <w:rPr>
        <w:rFonts w:ascii="Symbol" w:eastAsia="Arial"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FBD4057"/>
    <w:multiLevelType w:val="multilevel"/>
    <w:tmpl w:val="2E8AADA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nsid w:val="39180C2D"/>
    <w:multiLevelType w:val="hybridMultilevel"/>
    <w:tmpl w:val="29225F3E"/>
    <w:lvl w:ilvl="0" w:tplc="0456A87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2021859"/>
    <w:multiLevelType w:val="multilevel"/>
    <w:tmpl w:val="2E8AADA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459A6BE0"/>
    <w:multiLevelType w:val="hybridMultilevel"/>
    <w:tmpl w:val="FD0C66E2"/>
    <w:lvl w:ilvl="0" w:tplc="ECF63718">
      <w:start w:val="1"/>
      <w:numFmt w:val="lowerLetter"/>
      <w:lvlText w:val="%1."/>
      <w:lvlJc w:val="left"/>
      <w:pPr>
        <w:ind w:left="1211"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717D1A7D"/>
    <w:multiLevelType w:val="hybridMultilevel"/>
    <w:tmpl w:val="93603BF6"/>
    <w:lvl w:ilvl="0" w:tplc="0418000F">
      <w:start w:val="5"/>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72C00E11"/>
    <w:multiLevelType w:val="hybridMultilevel"/>
    <w:tmpl w:val="0E9CF6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E3A416D"/>
    <w:multiLevelType w:val="multilevel"/>
    <w:tmpl w:val="0A82878E"/>
    <w:lvl w:ilvl="0">
      <w:start w:val="1"/>
      <w:numFmt w:val="decimal"/>
      <w:lvlText w:val="%1."/>
      <w:lvlJc w:val="left"/>
      <w:pPr>
        <w:ind w:left="1440" w:hanging="360"/>
      </w:pPr>
      <w:rPr>
        <w:u w:val="none"/>
      </w:rPr>
    </w:lvl>
    <w:lvl w:ilvl="1">
      <w:start w:val="1"/>
      <w:numFmt w:val="lowerLetter"/>
      <w:lvlText w:val="%2."/>
      <w:lvlJc w:val="left"/>
      <w:pPr>
        <w:ind w:left="2203" w:hanging="360"/>
      </w:pPr>
      <w:rPr>
        <w:b/>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2"/>
  </w:num>
  <w:num w:numId="2">
    <w:abstractNumId w:val="3"/>
  </w:num>
  <w:num w:numId="3">
    <w:abstractNumId w:val="7"/>
  </w:num>
  <w:num w:numId="4">
    <w:abstractNumId w:val="1"/>
  </w:num>
  <w:num w:numId="5">
    <w:abstractNumId w:val="6"/>
  </w:num>
  <w:num w:numId="6">
    <w:abstractNumId w:val="0"/>
  </w:num>
  <w:num w:numId="7">
    <w:abstractNumId w:val="5"/>
  </w:num>
  <w:num w:numId="8">
    <w:abstractNumId w:val="8"/>
  </w:num>
  <w:num w:numId="9">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rsids>
    <w:rsidRoot w:val="0075337C"/>
    <w:rsid w:val="000105ED"/>
    <w:rsid w:val="00010FF0"/>
    <w:rsid w:val="00012914"/>
    <w:rsid w:val="000165A6"/>
    <w:rsid w:val="00027457"/>
    <w:rsid w:val="00042F69"/>
    <w:rsid w:val="000443B8"/>
    <w:rsid w:val="00056501"/>
    <w:rsid w:val="0008719D"/>
    <w:rsid w:val="000917F4"/>
    <w:rsid w:val="000B0395"/>
    <w:rsid w:val="000B510C"/>
    <w:rsid w:val="000B69DE"/>
    <w:rsid w:val="000C1DBA"/>
    <w:rsid w:val="000C20FB"/>
    <w:rsid w:val="000D5F11"/>
    <w:rsid w:val="000D698B"/>
    <w:rsid w:val="000D6A29"/>
    <w:rsid w:val="0010272E"/>
    <w:rsid w:val="0012604C"/>
    <w:rsid w:val="001369B6"/>
    <w:rsid w:val="0014333D"/>
    <w:rsid w:val="00145F48"/>
    <w:rsid w:val="0016696E"/>
    <w:rsid w:val="00167876"/>
    <w:rsid w:val="00170B1A"/>
    <w:rsid w:val="001A32FD"/>
    <w:rsid w:val="001B36BA"/>
    <w:rsid w:val="001D2479"/>
    <w:rsid w:val="001D7652"/>
    <w:rsid w:val="001E0A71"/>
    <w:rsid w:val="001E5AFA"/>
    <w:rsid w:val="001F1C2E"/>
    <w:rsid w:val="001F3A05"/>
    <w:rsid w:val="00211C55"/>
    <w:rsid w:val="00212973"/>
    <w:rsid w:val="00213688"/>
    <w:rsid w:val="002234E3"/>
    <w:rsid w:val="0022405A"/>
    <w:rsid w:val="002355F6"/>
    <w:rsid w:val="00246981"/>
    <w:rsid w:val="0027377A"/>
    <w:rsid w:val="00274441"/>
    <w:rsid w:val="002755BD"/>
    <w:rsid w:val="002756FA"/>
    <w:rsid w:val="002A5A1C"/>
    <w:rsid w:val="002B2900"/>
    <w:rsid w:val="002B5F79"/>
    <w:rsid w:val="002D2991"/>
    <w:rsid w:val="002D394B"/>
    <w:rsid w:val="002E59F9"/>
    <w:rsid w:val="002F42A0"/>
    <w:rsid w:val="00311C0F"/>
    <w:rsid w:val="00355F36"/>
    <w:rsid w:val="00361F98"/>
    <w:rsid w:val="00374A7B"/>
    <w:rsid w:val="00377C04"/>
    <w:rsid w:val="00385023"/>
    <w:rsid w:val="00386904"/>
    <w:rsid w:val="003870D8"/>
    <w:rsid w:val="0039003C"/>
    <w:rsid w:val="003B12F1"/>
    <w:rsid w:val="003D0FD2"/>
    <w:rsid w:val="003D39C3"/>
    <w:rsid w:val="003F6CB9"/>
    <w:rsid w:val="0040228C"/>
    <w:rsid w:val="004064B3"/>
    <w:rsid w:val="00414814"/>
    <w:rsid w:val="00415309"/>
    <w:rsid w:val="00422D5B"/>
    <w:rsid w:val="00434391"/>
    <w:rsid w:val="00453241"/>
    <w:rsid w:val="00482105"/>
    <w:rsid w:val="004866A9"/>
    <w:rsid w:val="00490448"/>
    <w:rsid w:val="0049682C"/>
    <w:rsid w:val="004B4F0A"/>
    <w:rsid w:val="004C0C42"/>
    <w:rsid w:val="004C1894"/>
    <w:rsid w:val="004C3D46"/>
    <w:rsid w:val="004C7C53"/>
    <w:rsid w:val="004D0E68"/>
    <w:rsid w:val="004E41F2"/>
    <w:rsid w:val="004E4B3E"/>
    <w:rsid w:val="0050560A"/>
    <w:rsid w:val="00525016"/>
    <w:rsid w:val="00567699"/>
    <w:rsid w:val="005726EB"/>
    <w:rsid w:val="00582DC6"/>
    <w:rsid w:val="00583E31"/>
    <w:rsid w:val="005872ED"/>
    <w:rsid w:val="00593FAB"/>
    <w:rsid w:val="005C1632"/>
    <w:rsid w:val="005F177D"/>
    <w:rsid w:val="00602243"/>
    <w:rsid w:val="006162B1"/>
    <w:rsid w:val="006744B2"/>
    <w:rsid w:val="006B1D5C"/>
    <w:rsid w:val="006C3B60"/>
    <w:rsid w:val="006C3F87"/>
    <w:rsid w:val="006C6832"/>
    <w:rsid w:val="006D176D"/>
    <w:rsid w:val="006D5F07"/>
    <w:rsid w:val="006E7267"/>
    <w:rsid w:val="006F5109"/>
    <w:rsid w:val="00704890"/>
    <w:rsid w:val="007048C5"/>
    <w:rsid w:val="00751893"/>
    <w:rsid w:val="0075337C"/>
    <w:rsid w:val="007560BE"/>
    <w:rsid w:val="00774C16"/>
    <w:rsid w:val="00783B86"/>
    <w:rsid w:val="007A34A5"/>
    <w:rsid w:val="007A64F8"/>
    <w:rsid w:val="007B2726"/>
    <w:rsid w:val="007B3080"/>
    <w:rsid w:val="007B466F"/>
    <w:rsid w:val="007B63A4"/>
    <w:rsid w:val="007C60CD"/>
    <w:rsid w:val="007E5BBF"/>
    <w:rsid w:val="00817FC5"/>
    <w:rsid w:val="008271CA"/>
    <w:rsid w:val="00834213"/>
    <w:rsid w:val="008373D3"/>
    <w:rsid w:val="00855EE9"/>
    <w:rsid w:val="00860819"/>
    <w:rsid w:val="00874B53"/>
    <w:rsid w:val="00881685"/>
    <w:rsid w:val="00895C5C"/>
    <w:rsid w:val="008B59C7"/>
    <w:rsid w:val="008C491B"/>
    <w:rsid w:val="008C4B0B"/>
    <w:rsid w:val="008E462E"/>
    <w:rsid w:val="008E6716"/>
    <w:rsid w:val="008F1D11"/>
    <w:rsid w:val="008F27E7"/>
    <w:rsid w:val="00903694"/>
    <w:rsid w:val="00920D81"/>
    <w:rsid w:val="00924BC9"/>
    <w:rsid w:val="00931056"/>
    <w:rsid w:val="00941CC3"/>
    <w:rsid w:val="00956BC3"/>
    <w:rsid w:val="00972310"/>
    <w:rsid w:val="00974496"/>
    <w:rsid w:val="00985985"/>
    <w:rsid w:val="00994677"/>
    <w:rsid w:val="009955B2"/>
    <w:rsid w:val="00995AB3"/>
    <w:rsid w:val="009A631B"/>
    <w:rsid w:val="009E047F"/>
    <w:rsid w:val="009E693E"/>
    <w:rsid w:val="009F0E37"/>
    <w:rsid w:val="009F0FB2"/>
    <w:rsid w:val="00A0404A"/>
    <w:rsid w:val="00A17A00"/>
    <w:rsid w:val="00A2400C"/>
    <w:rsid w:val="00A35C7D"/>
    <w:rsid w:val="00A44983"/>
    <w:rsid w:val="00A4744A"/>
    <w:rsid w:val="00A50895"/>
    <w:rsid w:val="00A54649"/>
    <w:rsid w:val="00A54F94"/>
    <w:rsid w:val="00A56AB5"/>
    <w:rsid w:val="00A56F89"/>
    <w:rsid w:val="00A61039"/>
    <w:rsid w:val="00A7164F"/>
    <w:rsid w:val="00A77981"/>
    <w:rsid w:val="00A81E56"/>
    <w:rsid w:val="00A85C06"/>
    <w:rsid w:val="00A94E38"/>
    <w:rsid w:val="00AC44AC"/>
    <w:rsid w:val="00B0187F"/>
    <w:rsid w:val="00B02468"/>
    <w:rsid w:val="00B147EA"/>
    <w:rsid w:val="00B26B21"/>
    <w:rsid w:val="00B56A5C"/>
    <w:rsid w:val="00B6403E"/>
    <w:rsid w:val="00B6485C"/>
    <w:rsid w:val="00B80F45"/>
    <w:rsid w:val="00B85CBD"/>
    <w:rsid w:val="00B87ABD"/>
    <w:rsid w:val="00BB212A"/>
    <w:rsid w:val="00BC2F24"/>
    <w:rsid w:val="00BC67C3"/>
    <w:rsid w:val="00BD6E5D"/>
    <w:rsid w:val="00BF420F"/>
    <w:rsid w:val="00BF4436"/>
    <w:rsid w:val="00BF765E"/>
    <w:rsid w:val="00C06BE3"/>
    <w:rsid w:val="00C1633E"/>
    <w:rsid w:val="00C17540"/>
    <w:rsid w:val="00C303E4"/>
    <w:rsid w:val="00C32A36"/>
    <w:rsid w:val="00C37CF9"/>
    <w:rsid w:val="00C64D7D"/>
    <w:rsid w:val="00C7026B"/>
    <w:rsid w:val="00C712C5"/>
    <w:rsid w:val="00CE2833"/>
    <w:rsid w:val="00CE58AB"/>
    <w:rsid w:val="00CF3DEC"/>
    <w:rsid w:val="00D101A0"/>
    <w:rsid w:val="00D107F9"/>
    <w:rsid w:val="00D311A5"/>
    <w:rsid w:val="00D37C61"/>
    <w:rsid w:val="00D500D7"/>
    <w:rsid w:val="00D60093"/>
    <w:rsid w:val="00D6362B"/>
    <w:rsid w:val="00D747B5"/>
    <w:rsid w:val="00D829CC"/>
    <w:rsid w:val="00D90852"/>
    <w:rsid w:val="00D9189C"/>
    <w:rsid w:val="00D94913"/>
    <w:rsid w:val="00D959C7"/>
    <w:rsid w:val="00DB39FE"/>
    <w:rsid w:val="00DC6D10"/>
    <w:rsid w:val="00DE3868"/>
    <w:rsid w:val="00DE6ED3"/>
    <w:rsid w:val="00E11DAF"/>
    <w:rsid w:val="00E26087"/>
    <w:rsid w:val="00E37716"/>
    <w:rsid w:val="00E51061"/>
    <w:rsid w:val="00E64EAB"/>
    <w:rsid w:val="00E8197F"/>
    <w:rsid w:val="00E87337"/>
    <w:rsid w:val="00E9526A"/>
    <w:rsid w:val="00EA7C6F"/>
    <w:rsid w:val="00EB1D40"/>
    <w:rsid w:val="00EB69C1"/>
    <w:rsid w:val="00ED78F0"/>
    <w:rsid w:val="00EE36E8"/>
    <w:rsid w:val="00EE3BF3"/>
    <w:rsid w:val="00EE52FC"/>
    <w:rsid w:val="00EF5B32"/>
    <w:rsid w:val="00F36FAE"/>
    <w:rsid w:val="00F5061F"/>
    <w:rsid w:val="00F54F10"/>
    <w:rsid w:val="00F733EF"/>
    <w:rsid w:val="00F76189"/>
    <w:rsid w:val="00F81313"/>
    <w:rsid w:val="00F83EB9"/>
    <w:rsid w:val="00FA5AC3"/>
    <w:rsid w:val="00FA69A0"/>
    <w:rsid w:val="00FB7568"/>
    <w:rsid w:val="00FE0229"/>
    <w:rsid w:val="00FF5332"/>
    <w:rsid w:val="00FF61E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8A"/>
    <w:pPr>
      <w:widowControl w:val="0"/>
      <w:suppressAutoHyphens/>
    </w:pPr>
    <w:rPr>
      <w:rFonts w:eastAsia="Arial Unicode MS" w:cs="Tahoma"/>
      <w:sz w:val="24"/>
      <w:szCs w:val="24"/>
      <w:lang w:eastAsia="en-US"/>
    </w:rPr>
  </w:style>
  <w:style w:type="paragraph" w:styleId="Heading1">
    <w:name w:val="heading 1"/>
    <w:basedOn w:val="Normal"/>
    <w:next w:val="Normal"/>
    <w:link w:val="Heading1Char"/>
    <w:qFormat/>
    <w:rsid w:val="004A308A"/>
    <w:pPr>
      <w:keepNext/>
      <w:spacing w:before="240" w:after="60"/>
      <w:outlineLvl w:val="0"/>
    </w:pPr>
    <w:rPr>
      <w:rFonts w:ascii="Arial" w:hAnsi="Arial" w:cs="Times New Roman"/>
      <w:b/>
      <w:bCs/>
      <w:kern w:val="32"/>
      <w:sz w:val="32"/>
      <w:szCs w:val="32"/>
      <w:lang w:eastAsia="ro-RO"/>
    </w:rPr>
  </w:style>
  <w:style w:type="paragraph" w:styleId="Heading2">
    <w:name w:val="heading 2"/>
    <w:basedOn w:val="Normal"/>
    <w:next w:val="Normal"/>
    <w:link w:val="Heading2Char"/>
    <w:qFormat/>
    <w:rsid w:val="004A308A"/>
    <w:pPr>
      <w:keepNext/>
      <w:jc w:val="right"/>
      <w:outlineLvl w:val="1"/>
    </w:pPr>
    <w:rPr>
      <w:rFonts w:cs="Times New Roman"/>
      <w:b/>
      <w:bCs/>
      <w:lang w:eastAsia="ro-RO"/>
    </w:rPr>
  </w:style>
  <w:style w:type="paragraph" w:styleId="Heading3">
    <w:name w:val="heading 3"/>
    <w:basedOn w:val="Normal"/>
    <w:next w:val="Normal"/>
    <w:link w:val="Heading3Char"/>
    <w:qFormat/>
    <w:rsid w:val="004A308A"/>
    <w:pPr>
      <w:keepNext/>
      <w:jc w:val="center"/>
      <w:outlineLvl w:val="2"/>
    </w:pPr>
    <w:rPr>
      <w:rFonts w:cs="Times New Roman"/>
      <w:b/>
      <w:bCs/>
      <w:lang w:eastAsia="ro-RO"/>
    </w:rPr>
  </w:style>
  <w:style w:type="paragraph" w:styleId="Heading4">
    <w:name w:val="heading 4"/>
    <w:basedOn w:val="Normal1"/>
    <w:next w:val="Normal1"/>
    <w:rsid w:val="00FC7330"/>
    <w:pPr>
      <w:keepNext/>
      <w:keepLines/>
      <w:spacing w:before="240" w:after="40"/>
      <w:outlineLvl w:val="3"/>
    </w:pPr>
    <w:rPr>
      <w:b/>
    </w:rPr>
  </w:style>
  <w:style w:type="paragraph" w:styleId="Heading5">
    <w:name w:val="heading 5"/>
    <w:basedOn w:val="Normal"/>
    <w:next w:val="Normal"/>
    <w:link w:val="Heading5Char"/>
    <w:qFormat/>
    <w:rsid w:val="004A308A"/>
    <w:pPr>
      <w:spacing w:before="240" w:after="60"/>
      <w:outlineLvl w:val="4"/>
    </w:pPr>
    <w:rPr>
      <w:rFonts w:cs="Times New Roman"/>
      <w:b/>
      <w:bCs/>
      <w:i/>
      <w:iCs/>
      <w:sz w:val="26"/>
      <w:szCs w:val="26"/>
      <w:lang w:eastAsia="ro-RO"/>
    </w:rPr>
  </w:style>
  <w:style w:type="paragraph" w:styleId="Heading6">
    <w:name w:val="heading 6"/>
    <w:basedOn w:val="Normal1"/>
    <w:next w:val="Normal1"/>
    <w:rsid w:val="00FC7330"/>
    <w:pPr>
      <w:keepNext/>
      <w:keepLines/>
      <w:spacing w:before="200" w:after="40"/>
      <w:outlineLvl w:val="5"/>
    </w:pPr>
    <w:rPr>
      <w:b/>
      <w:sz w:val="20"/>
      <w:szCs w:val="20"/>
    </w:rPr>
  </w:style>
  <w:style w:type="paragraph" w:styleId="Heading7">
    <w:name w:val="heading 7"/>
    <w:basedOn w:val="Normal"/>
    <w:next w:val="Normal"/>
    <w:link w:val="Heading7Char"/>
    <w:qFormat/>
    <w:rsid w:val="004A308A"/>
    <w:pPr>
      <w:widowControl/>
      <w:suppressAutoHyphens w:val="0"/>
      <w:spacing w:before="240" w:after="60"/>
      <w:outlineLvl w:val="6"/>
    </w:pPr>
    <w:rPr>
      <w:rFonts w:eastAsia="Times New Roman" w:cs="Times New Roman"/>
    </w:rPr>
  </w:style>
  <w:style w:type="paragraph" w:styleId="Heading8">
    <w:name w:val="heading 8"/>
    <w:basedOn w:val="Normal"/>
    <w:next w:val="Normal"/>
    <w:link w:val="Heading8Char"/>
    <w:qFormat/>
    <w:rsid w:val="004A308A"/>
    <w:pPr>
      <w:widowControl/>
      <w:suppressAutoHyphens w:val="0"/>
      <w:spacing w:before="240" w:after="60"/>
      <w:outlineLvl w:val="7"/>
    </w:pPr>
    <w:rPr>
      <w:rFonts w:eastAsia="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A308A"/>
    <w:pPr>
      <w:widowControl/>
      <w:suppressAutoHyphens w:val="0"/>
      <w:ind w:right="26"/>
      <w:jc w:val="center"/>
    </w:pPr>
    <w:rPr>
      <w:rFonts w:eastAsia="Times New Roman" w:cs="Times New Roman"/>
      <w:b/>
      <w:bCs/>
      <w:sz w:val="28"/>
    </w:rPr>
  </w:style>
  <w:style w:type="paragraph" w:customStyle="1" w:styleId="Normal1">
    <w:name w:val="Normal1"/>
    <w:rsid w:val="00FC7330"/>
    <w:pPr>
      <w:widowControl w:val="0"/>
    </w:pPr>
    <w:rPr>
      <w:sz w:val="24"/>
      <w:szCs w:val="24"/>
      <w:lang w:eastAsia="en-US"/>
    </w:rPr>
  </w:style>
  <w:style w:type="character" w:customStyle="1" w:styleId="Heading1Char">
    <w:name w:val="Heading 1 Char"/>
    <w:link w:val="Heading1"/>
    <w:rsid w:val="004A308A"/>
    <w:rPr>
      <w:rFonts w:ascii="Arial" w:eastAsia="Arial Unicode MS" w:hAnsi="Arial" w:cs="Arial"/>
      <w:b/>
      <w:bCs/>
      <w:kern w:val="32"/>
      <w:sz w:val="32"/>
      <w:szCs w:val="32"/>
      <w:lang w:eastAsia="ro-RO"/>
    </w:rPr>
  </w:style>
  <w:style w:type="character" w:customStyle="1" w:styleId="Heading2Char">
    <w:name w:val="Heading 2 Char"/>
    <w:link w:val="Heading2"/>
    <w:rsid w:val="004A308A"/>
    <w:rPr>
      <w:rFonts w:ascii="Times New Roman" w:eastAsia="Arial Unicode MS" w:hAnsi="Times New Roman" w:cs="Tahoma"/>
      <w:b/>
      <w:bCs/>
      <w:sz w:val="24"/>
      <w:szCs w:val="24"/>
      <w:lang w:eastAsia="ro-RO"/>
    </w:rPr>
  </w:style>
  <w:style w:type="character" w:customStyle="1" w:styleId="Heading3Char">
    <w:name w:val="Heading 3 Char"/>
    <w:link w:val="Heading3"/>
    <w:rsid w:val="004A308A"/>
    <w:rPr>
      <w:rFonts w:ascii="Times New Roman" w:eastAsia="Arial Unicode MS" w:hAnsi="Times New Roman" w:cs="Tahoma"/>
      <w:b/>
      <w:bCs/>
      <w:sz w:val="24"/>
      <w:szCs w:val="24"/>
      <w:lang w:eastAsia="ro-RO"/>
    </w:rPr>
  </w:style>
  <w:style w:type="character" w:customStyle="1" w:styleId="Heading5Char">
    <w:name w:val="Heading 5 Char"/>
    <w:link w:val="Heading5"/>
    <w:rsid w:val="004A308A"/>
    <w:rPr>
      <w:rFonts w:ascii="Times New Roman" w:eastAsia="Arial Unicode MS" w:hAnsi="Times New Roman" w:cs="Tahoma"/>
      <w:b/>
      <w:bCs/>
      <w:i/>
      <w:iCs/>
      <w:sz w:val="26"/>
      <w:szCs w:val="26"/>
      <w:lang w:eastAsia="ro-RO"/>
    </w:rPr>
  </w:style>
  <w:style w:type="character" w:customStyle="1" w:styleId="Heading7Char">
    <w:name w:val="Heading 7 Char"/>
    <w:link w:val="Heading7"/>
    <w:rsid w:val="004A308A"/>
    <w:rPr>
      <w:rFonts w:ascii="Times New Roman" w:eastAsia="Times New Roman" w:hAnsi="Times New Roman" w:cs="Times New Roman"/>
      <w:sz w:val="24"/>
      <w:szCs w:val="24"/>
    </w:rPr>
  </w:style>
  <w:style w:type="character" w:customStyle="1" w:styleId="Heading8Char">
    <w:name w:val="Heading 8 Char"/>
    <w:link w:val="Heading8"/>
    <w:rsid w:val="004A308A"/>
    <w:rPr>
      <w:rFonts w:ascii="Times New Roman" w:eastAsia="Times New Roman" w:hAnsi="Times New Roman" w:cs="Times New Roman"/>
      <w:i/>
      <w:iCs/>
      <w:sz w:val="24"/>
      <w:szCs w:val="24"/>
    </w:rPr>
  </w:style>
  <w:style w:type="paragraph" w:styleId="List">
    <w:name w:val="List"/>
    <w:basedOn w:val="BodyText"/>
    <w:rsid w:val="004A308A"/>
  </w:style>
  <w:style w:type="paragraph" w:customStyle="1" w:styleId="TableHeading">
    <w:name w:val="Table Heading"/>
    <w:basedOn w:val="Normal"/>
    <w:rsid w:val="004A308A"/>
    <w:pPr>
      <w:suppressLineNumbers/>
      <w:jc w:val="center"/>
    </w:pPr>
    <w:rPr>
      <w:b/>
      <w:bCs/>
      <w:i/>
      <w:iCs/>
    </w:rPr>
  </w:style>
  <w:style w:type="character" w:styleId="PageNumber">
    <w:name w:val="page number"/>
    <w:basedOn w:val="DefaultParagraphFont"/>
    <w:rsid w:val="004A308A"/>
  </w:style>
  <w:style w:type="paragraph" w:styleId="Footer">
    <w:name w:val="footer"/>
    <w:basedOn w:val="Normal"/>
    <w:link w:val="FooterChar"/>
    <w:uiPriority w:val="99"/>
    <w:rsid w:val="004A308A"/>
    <w:pPr>
      <w:tabs>
        <w:tab w:val="center" w:pos="4320"/>
        <w:tab w:val="right" w:pos="8640"/>
      </w:tabs>
    </w:pPr>
    <w:rPr>
      <w:rFonts w:cs="Times New Roman"/>
      <w:lang w:eastAsia="ro-RO"/>
    </w:rPr>
  </w:style>
  <w:style w:type="character" w:customStyle="1" w:styleId="FooterChar">
    <w:name w:val="Footer Char"/>
    <w:link w:val="Footer"/>
    <w:uiPriority w:val="99"/>
    <w:rsid w:val="004A308A"/>
    <w:rPr>
      <w:rFonts w:ascii="Times New Roman" w:eastAsia="Arial Unicode MS" w:hAnsi="Times New Roman" w:cs="Tahoma"/>
      <w:sz w:val="24"/>
      <w:szCs w:val="24"/>
      <w:lang w:eastAsia="ro-RO"/>
    </w:rPr>
  </w:style>
  <w:style w:type="table" w:styleId="TableGrid">
    <w:name w:val="Table Grid"/>
    <w:basedOn w:val="TableNormal"/>
    <w:uiPriority w:val="39"/>
    <w:rsid w:val="004A30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9">
    <w:name w:val="CM9"/>
    <w:basedOn w:val="Normal"/>
    <w:next w:val="Normal"/>
    <w:rsid w:val="004A308A"/>
    <w:pPr>
      <w:suppressAutoHyphens w:val="0"/>
      <w:autoSpaceDE w:val="0"/>
      <w:autoSpaceDN w:val="0"/>
      <w:adjustRightInd w:val="0"/>
      <w:spacing w:line="276" w:lineRule="atLeast"/>
    </w:pPr>
    <w:rPr>
      <w:rFonts w:ascii="Arial" w:eastAsia="Times New Roman" w:hAnsi="Arial" w:cs="Arial"/>
    </w:rPr>
  </w:style>
  <w:style w:type="paragraph" w:styleId="BodyText">
    <w:name w:val="Body Text"/>
    <w:basedOn w:val="Normal"/>
    <w:link w:val="BodyTextChar"/>
    <w:rsid w:val="004A308A"/>
    <w:pPr>
      <w:spacing w:after="120"/>
    </w:pPr>
    <w:rPr>
      <w:rFonts w:cs="Times New Roman"/>
      <w:lang w:eastAsia="ro-RO"/>
    </w:rPr>
  </w:style>
  <w:style w:type="character" w:customStyle="1" w:styleId="BodyTextChar">
    <w:name w:val="Body Text Char"/>
    <w:link w:val="BodyText"/>
    <w:rsid w:val="004A308A"/>
    <w:rPr>
      <w:rFonts w:ascii="Times New Roman" w:eastAsia="Arial Unicode MS" w:hAnsi="Times New Roman" w:cs="Tahoma"/>
      <w:sz w:val="24"/>
      <w:szCs w:val="24"/>
      <w:lang w:eastAsia="ro-RO"/>
    </w:rPr>
  </w:style>
  <w:style w:type="paragraph" w:styleId="DocumentMap">
    <w:name w:val="Document Map"/>
    <w:basedOn w:val="Normal"/>
    <w:link w:val="DocumentMapChar"/>
    <w:semiHidden/>
    <w:rsid w:val="004A308A"/>
    <w:pPr>
      <w:shd w:val="clear" w:color="auto" w:fill="000080"/>
    </w:pPr>
    <w:rPr>
      <w:rFonts w:ascii="Tahoma" w:hAnsi="Tahoma" w:cs="Times New Roman"/>
      <w:sz w:val="20"/>
      <w:szCs w:val="20"/>
      <w:lang w:eastAsia="ro-RO"/>
    </w:rPr>
  </w:style>
  <w:style w:type="character" w:customStyle="1" w:styleId="DocumentMapChar">
    <w:name w:val="Document Map Char"/>
    <w:link w:val="DocumentMap"/>
    <w:semiHidden/>
    <w:rsid w:val="004A308A"/>
    <w:rPr>
      <w:rFonts w:ascii="Tahoma" w:eastAsia="Arial Unicode MS" w:hAnsi="Tahoma" w:cs="Tahoma"/>
      <w:sz w:val="20"/>
      <w:szCs w:val="20"/>
      <w:shd w:val="clear" w:color="auto" w:fill="000080"/>
      <w:lang w:eastAsia="ro-RO"/>
    </w:rPr>
  </w:style>
  <w:style w:type="paragraph" w:styleId="Header">
    <w:name w:val="header"/>
    <w:basedOn w:val="Normal"/>
    <w:link w:val="HeaderChar"/>
    <w:rsid w:val="004A308A"/>
    <w:pPr>
      <w:tabs>
        <w:tab w:val="center" w:pos="4320"/>
        <w:tab w:val="right" w:pos="8640"/>
      </w:tabs>
    </w:pPr>
    <w:rPr>
      <w:rFonts w:cs="Times New Roman"/>
      <w:lang w:eastAsia="ro-RO"/>
    </w:rPr>
  </w:style>
  <w:style w:type="character" w:customStyle="1" w:styleId="HeaderChar">
    <w:name w:val="Header Char"/>
    <w:link w:val="Header"/>
    <w:rsid w:val="004A308A"/>
    <w:rPr>
      <w:rFonts w:ascii="Times New Roman" w:eastAsia="Arial Unicode MS" w:hAnsi="Times New Roman" w:cs="Tahoma"/>
      <w:sz w:val="24"/>
      <w:szCs w:val="24"/>
      <w:lang w:eastAsia="ro-RO"/>
    </w:rPr>
  </w:style>
  <w:style w:type="character" w:styleId="CommentReference">
    <w:name w:val="annotation reference"/>
    <w:semiHidden/>
    <w:rsid w:val="004A308A"/>
    <w:rPr>
      <w:sz w:val="16"/>
      <w:szCs w:val="16"/>
    </w:rPr>
  </w:style>
  <w:style w:type="paragraph" w:styleId="CommentText">
    <w:name w:val="annotation text"/>
    <w:basedOn w:val="Normal"/>
    <w:link w:val="CommentTextChar"/>
    <w:semiHidden/>
    <w:rsid w:val="004A308A"/>
    <w:rPr>
      <w:rFonts w:cs="Times New Roman"/>
      <w:b/>
      <w:color w:val="FF0000"/>
      <w:sz w:val="20"/>
      <w:szCs w:val="20"/>
      <w:lang w:eastAsia="ro-RO"/>
    </w:rPr>
  </w:style>
  <w:style w:type="character" w:customStyle="1" w:styleId="CommentTextChar">
    <w:name w:val="Comment Text Char"/>
    <w:link w:val="CommentText"/>
    <w:semiHidden/>
    <w:rsid w:val="004A308A"/>
    <w:rPr>
      <w:rFonts w:ascii="Times New Roman" w:eastAsia="Arial Unicode MS" w:hAnsi="Times New Roman" w:cs="Tahoma"/>
      <w:b/>
      <w:color w:val="FF0000"/>
      <w:sz w:val="20"/>
      <w:szCs w:val="20"/>
      <w:lang w:eastAsia="ro-RO"/>
    </w:rPr>
  </w:style>
  <w:style w:type="paragraph" w:styleId="CommentSubject">
    <w:name w:val="annotation subject"/>
    <w:basedOn w:val="CommentText"/>
    <w:next w:val="CommentText"/>
    <w:link w:val="CommentSubjectChar"/>
    <w:semiHidden/>
    <w:rsid w:val="004A308A"/>
    <w:rPr>
      <w:b w:val="0"/>
      <w:bCs/>
    </w:rPr>
  </w:style>
  <w:style w:type="character" w:customStyle="1" w:styleId="CommentSubjectChar">
    <w:name w:val="Comment Subject Char"/>
    <w:link w:val="CommentSubject"/>
    <w:semiHidden/>
    <w:rsid w:val="004A308A"/>
    <w:rPr>
      <w:rFonts w:ascii="Times New Roman" w:eastAsia="Arial Unicode MS" w:hAnsi="Times New Roman" w:cs="Tahoma"/>
      <w:b w:val="0"/>
      <w:bCs/>
      <w:color w:val="FF0000"/>
      <w:sz w:val="20"/>
      <w:szCs w:val="20"/>
      <w:lang w:eastAsia="ro-RO"/>
    </w:rPr>
  </w:style>
  <w:style w:type="paragraph" w:styleId="BalloonText">
    <w:name w:val="Balloon Text"/>
    <w:basedOn w:val="Normal"/>
    <w:link w:val="BalloonTextChar"/>
    <w:semiHidden/>
    <w:rsid w:val="004A308A"/>
    <w:rPr>
      <w:rFonts w:ascii="Tahoma" w:hAnsi="Tahoma" w:cs="Times New Roman"/>
      <w:sz w:val="16"/>
      <w:szCs w:val="16"/>
      <w:lang w:eastAsia="ro-RO"/>
    </w:rPr>
  </w:style>
  <w:style w:type="character" w:customStyle="1" w:styleId="BalloonTextChar">
    <w:name w:val="Balloon Text Char"/>
    <w:link w:val="BalloonText"/>
    <w:semiHidden/>
    <w:rsid w:val="004A308A"/>
    <w:rPr>
      <w:rFonts w:ascii="Tahoma" w:eastAsia="Arial Unicode MS" w:hAnsi="Tahoma" w:cs="Tahoma"/>
      <w:sz w:val="16"/>
      <w:szCs w:val="16"/>
      <w:lang w:eastAsia="ro-RO"/>
    </w:rPr>
  </w:style>
  <w:style w:type="paragraph" w:styleId="BodyText2">
    <w:name w:val="Body Text 2"/>
    <w:basedOn w:val="Normal"/>
    <w:link w:val="BodyText2Char"/>
    <w:rsid w:val="004A308A"/>
    <w:pPr>
      <w:spacing w:after="120" w:line="480" w:lineRule="auto"/>
    </w:pPr>
    <w:rPr>
      <w:rFonts w:cs="Times New Roman"/>
      <w:lang w:eastAsia="ro-RO"/>
    </w:rPr>
  </w:style>
  <w:style w:type="character" w:customStyle="1" w:styleId="BodyText2Char">
    <w:name w:val="Body Text 2 Char"/>
    <w:link w:val="BodyText2"/>
    <w:rsid w:val="004A308A"/>
    <w:rPr>
      <w:rFonts w:ascii="Times New Roman" w:eastAsia="Arial Unicode MS" w:hAnsi="Times New Roman" w:cs="Tahoma"/>
      <w:sz w:val="24"/>
      <w:szCs w:val="24"/>
      <w:lang w:eastAsia="ro-RO"/>
    </w:rPr>
  </w:style>
  <w:style w:type="paragraph" w:styleId="BodyText3">
    <w:name w:val="Body Text 3"/>
    <w:basedOn w:val="Normal"/>
    <w:link w:val="BodyText3Char"/>
    <w:rsid w:val="004A308A"/>
    <w:pPr>
      <w:spacing w:after="120"/>
    </w:pPr>
    <w:rPr>
      <w:rFonts w:cs="Times New Roman"/>
      <w:sz w:val="16"/>
      <w:szCs w:val="16"/>
      <w:lang w:eastAsia="ro-RO"/>
    </w:rPr>
  </w:style>
  <w:style w:type="character" w:customStyle="1" w:styleId="BodyText3Char">
    <w:name w:val="Body Text 3 Char"/>
    <w:link w:val="BodyText3"/>
    <w:rsid w:val="004A308A"/>
    <w:rPr>
      <w:rFonts w:ascii="Times New Roman" w:eastAsia="Arial Unicode MS" w:hAnsi="Times New Roman" w:cs="Tahoma"/>
      <w:sz w:val="16"/>
      <w:szCs w:val="16"/>
      <w:lang w:eastAsia="ro-RO"/>
    </w:rPr>
  </w:style>
  <w:style w:type="character" w:styleId="FootnoteReference">
    <w:name w:val="footnote reference"/>
    <w:uiPriority w:val="99"/>
    <w:rsid w:val="004A308A"/>
    <w:rPr>
      <w:rFonts w:ascii="Times New Roman" w:hAnsi="Times New Roman"/>
      <w:noProof w:val="0"/>
      <w:sz w:val="27"/>
      <w:szCs w:val="27"/>
      <w:vertAlign w:val="superscript"/>
      <w:lang w:val="en-US"/>
    </w:rPr>
  </w:style>
  <w:style w:type="paragraph" w:customStyle="1" w:styleId="DefaultText">
    <w:name w:val="Default Text"/>
    <w:basedOn w:val="Normal"/>
    <w:rsid w:val="004A308A"/>
    <w:pPr>
      <w:widowControl/>
      <w:suppressAutoHyphens w:val="0"/>
    </w:pPr>
    <w:rPr>
      <w:rFonts w:eastAsia="Times New Roman" w:cs="Times New Roman"/>
      <w:szCs w:val="20"/>
      <w:lang w:val="en-US"/>
    </w:rPr>
  </w:style>
  <w:style w:type="paragraph" w:styleId="FootnoteText">
    <w:name w:val="footnote text"/>
    <w:basedOn w:val="Normal"/>
    <w:link w:val="FootnoteTextChar"/>
    <w:uiPriority w:val="99"/>
    <w:rsid w:val="004A308A"/>
    <w:pPr>
      <w:widowControl/>
      <w:suppressAutoHyphens w:val="0"/>
    </w:pPr>
    <w:rPr>
      <w:rFonts w:eastAsia="Times New Roman" w:cs="Times New Roman"/>
      <w:sz w:val="20"/>
      <w:szCs w:val="20"/>
      <w:lang w:eastAsia="ro-RO"/>
    </w:rPr>
  </w:style>
  <w:style w:type="character" w:customStyle="1" w:styleId="FootnoteTextChar">
    <w:name w:val="Footnote Text Char"/>
    <w:link w:val="FootnoteText"/>
    <w:uiPriority w:val="99"/>
    <w:rsid w:val="004A308A"/>
    <w:rPr>
      <w:rFonts w:ascii="Times New Roman" w:eastAsia="Times New Roman" w:hAnsi="Times New Roman" w:cs="Times New Roman"/>
      <w:sz w:val="20"/>
      <w:szCs w:val="20"/>
      <w:lang w:eastAsia="ro-RO"/>
    </w:rPr>
  </w:style>
  <w:style w:type="character" w:customStyle="1" w:styleId="al1">
    <w:name w:val="al1"/>
    <w:rsid w:val="004A308A"/>
    <w:rPr>
      <w:b/>
      <w:bCs/>
      <w:color w:val="008F00"/>
    </w:rPr>
  </w:style>
  <w:style w:type="paragraph" w:customStyle="1" w:styleId="BankNormal">
    <w:name w:val="BankNormal"/>
    <w:basedOn w:val="Normal"/>
    <w:rsid w:val="004A308A"/>
    <w:pPr>
      <w:widowControl/>
      <w:suppressAutoHyphens w:val="0"/>
      <w:spacing w:after="240"/>
    </w:pPr>
    <w:rPr>
      <w:rFonts w:eastAsia="Times New Roman" w:cs="Times New Roman"/>
      <w:szCs w:val="20"/>
      <w:lang w:val="en-US"/>
    </w:rPr>
  </w:style>
  <w:style w:type="character" w:customStyle="1" w:styleId="tli1">
    <w:name w:val="tli1"/>
    <w:basedOn w:val="DefaultParagraphFont"/>
    <w:rsid w:val="004A308A"/>
  </w:style>
  <w:style w:type="paragraph" w:styleId="BodyTextIndent">
    <w:name w:val="Body Text Indent"/>
    <w:basedOn w:val="Normal"/>
    <w:link w:val="BodyTextIndentChar"/>
    <w:rsid w:val="004A308A"/>
    <w:pPr>
      <w:spacing w:after="120"/>
      <w:ind w:left="283"/>
    </w:pPr>
    <w:rPr>
      <w:rFonts w:cs="Times New Roman"/>
      <w:lang w:eastAsia="ro-RO"/>
    </w:rPr>
  </w:style>
  <w:style w:type="character" w:customStyle="1" w:styleId="BodyTextIndentChar">
    <w:name w:val="Body Text Indent Char"/>
    <w:link w:val="BodyTextIndent"/>
    <w:rsid w:val="004A308A"/>
    <w:rPr>
      <w:rFonts w:ascii="Times New Roman" w:eastAsia="Arial Unicode MS" w:hAnsi="Times New Roman" w:cs="Tahoma"/>
      <w:sz w:val="24"/>
      <w:szCs w:val="24"/>
      <w:lang w:eastAsia="ro-RO"/>
    </w:rPr>
  </w:style>
  <w:style w:type="paragraph" w:styleId="BodyTextIndent2">
    <w:name w:val="Body Text Indent 2"/>
    <w:basedOn w:val="Normal"/>
    <w:link w:val="BodyTextIndent2Char"/>
    <w:rsid w:val="004A308A"/>
    <w:pPr>
      <w:spacing w:after="120" w:line="480" w:lineRule="auto"/>
      <w:ind w:left="283"/>
    </w:pPr>
    <w:rPr>
      <w:rFonts w:cs="Times New Roman"/>
      <w:lang w:eastAsia="ro-RO"/>
    </w:rPr>
  </w:style>
  <w:style w:type="character" w:customStyle="1" w:styleId="BodyTextIndent2Char">
    <w:name w:val="Body Text Indent 2 Char"/>
    <w:link w:val="BodyTextIndent2"/>
    <w:rsid w:val="004A308A"/>
    <w:rPr>
      <w:rFonts w:ascii="Times New Roman" w:eastAsia="Arial Unicode MS" w:hAnsi="Times New Roman" w:cs="Tahoma"/>
      <w:sz w:val="24"/>
      <w:szCs w:val="24"/>
      <w:lang w:eastAsia="ro-RO"/>
    </w:rPr>
  </w:style>
  <w:style w:type="character" w:customStyle="1" w:styleId="TitleChar">
    <w:name w:val="Title Char"/>
    <w:link w:val="Title"/>
    <w:rsid w:val="004A308A"/>
    <w:rPr>
      <w:rFonts w:ascii="Times New Roman" w:eastAsia="Times New Roman" w:hAnsi="Times New Roman" w:cs="Times New Roman"/>
      <w:b/>
      <w:bCs/>
      <w:sz w:val="28"/>
      <w:szCs w:val="24"/>
    </w:rPr>
  </w:style>
  <w:style w:type="character" w:customStyle="1" w:styleId="tpa1">
    <w:name w:val="tpa1"/>
    <w:basedOn w:val="DefaultParagraphFont"/>
    <w:rsid w:val="004A308A"/>
  </w:style>
  <w:style w:type="character" w:customStyle="1" w:styleId="do1">
    <w:name w:val="do1"/>
    <w:rsid w:val="004A308A"/>
    <w:rPr>
      <w:b/>
      <w:bCs/>
      <w:sz w:val="26"/>
      <w:szCs w:val="26"/>
    </w:rPr>
  </w:style>
  <w:style w:type="character" w:styleId="LineNumber">
    <w:name w:val="line number"/>
    <w:basedOn w:val="DefaultParagraphFont"/>
    <w:rsid w:val="004A308A"/>
  </w:style>
  <w:style w:type="character" w:styleId="Hyperlink">
    <w:name w:val="Hyperlink"/>
    <w:rsid w:val="004A308A"/>
    <w:rPr>
      <w:color w:val="0000FF"/>
      <w:u w:val="single"/>
    </w:rPr>
  </w:style>
  <w:style w:type="paragraph" w:styleId="ListParagraph">
    <w:name w:val="List Paragraph"/>
    <w:basedOn w:val="Normal"/>
    <w:uiPriority w:val="34"/>
    <w:qFormat/>
    <w:rsid w:val="004A308A"/>
    <w:pPr>
      <w:ind w:left="720"/>
      <w:contextualSpacing/>
    </w:pPr>
  </w:style>
  <w:style w:type="character" w:customStyle="1" w:styleId="tpt1">
    <w:name w:val="tpt1"/>
    <w:basedOn w:val="DefaultParagraphFont"/>
    <w:rsid w:val="004A308A"/>
  </w:style>
  <w:style w:type="character" w:customStyle="1" w:styleId="tax1">
    <w:name w:val="tax1"/>
    <w:rsid w:val="004A308A"/>
    <w:rPr>
      <w:b/>
      <w:bCs/>
      <w:sz w:val="26"/>
      <w:szCs w:val="26"/>
    </w:rPr>
  </w:style>
  <w:style w:type="character" w:customStyle="1" w:styleId="sp1">
    <w:name w:val="sp1"/>
    <w:rsid w:val="004A308A"/>
    <w:rPr>
      <w:b/>
      <w:bCs/>
      <w:color w:val="8F0000"/>
    </w:rPr>
  </w:style>
  <w:style w:type="character" w:customStyle="1" w:styleId="tsp1">
    <w:name w:val="tsp1"/>
    <w:basedOn w:val="DefaultParagraphFont"/>
    <w:rsid w:val="004A308A"/>
  </w:style>
  <w:style w:type="character" w:customStyle="1" w:styleId="pt1">
    <w:name w:val="pt1"/>
    <w:rsid w:val="004A308A"/>
    <w:rPr>
      <w:b/>
      <w:bCs/>
      <w:color w:val="8F0000"/>
    </w:rPr>
  </w:style>
  <w:style w:type="character" w:customStyle="1" w:styleId="slit">
    <w:name w:val="s_lit"/>
    <w:basedOn w:val="DefaultParagraphFont"/>
    <w:rsid w:val="002D2EBD"/>
  </w:style>
  <w:style w:type="character" w:customStyle="1" w:styleId="slitttl">
    <w:name w:val="s_lit_ttl"/>
    <w:basedOn w:val="DefaultParagraphFont"/>
    <w:rsid w:val="002D2EBD"/>
  </w:style>
  <w:style w:type="character" w:customStyle="1" w:styleId="slitbdy">
    <w:name w:val="s_lit_bdy"/>
    <w:basedOn w:val="DefaultParagraphFont"/>
    <w:rsid w:val="002D2EBD"/>
  </w:style>
  <w:style w:type="paragraph" w:styleId="Subtitle">
    <w:name w:val="Subtitle"/>
    <w:basedOn w:val="Normal"/>
    <w:next w:val="Normal"/>
    <w:rsid w:val="00D747B5"/>
    <w:pPr>
      <w:keepNext/>
      <w:keepLines/>
      <w:spacing w:before="360" w:after="80"/>
    </w:pPr>
    <w:rPr>
      <w:rFonts w:ascii="Georgia" w:eastAsia="Georgia" w:hAnsi="Georgia" w:cs="Georgia"/>
      <w:i/>
      <w:color w:val="666666"/>
      <w:sz w:val="48"/>
      <w:szCs w:val="48"/>
    </w:rPr>
  </w:style>
  <w:style w:type="table" w:customStyle="1" w:styleId="a">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7">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8">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9">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a">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b">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c">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d">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e">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f">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f0">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f1">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f2">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f3">
    <w:basedOn w:val="TableNormal"/>
    <w:rsid w:val="00FC7330"/>
    <w:tblPr>
      <w:tblStyleRowBandSize w:val="1"/>
      <w:tblStyleColBandSize w:val="1"/>
      <w:tblInd w:w="0" w:type="dxa"/>
      <w:tblCellMar>
        <w:top w:w="0" w:type="dxa"/>
        <w:left w:w="115" w:type="dxa"/>
        <w:bottom w:w="0" w:type="dxa"/>
        <w:right w:w="115" w:type="dxa"/>
      </w:tblCellMar>
    </w:tblPr>
  </w:style>
  <w:style w:type="table" w:customStyle="1" w:styleId="af4">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5">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6">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7">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8">
    <w:basedOn w:val="TableNormal"/>
    <w:rsid w:val="00D747B5"/>
    <w:tblPr>
      <w:tblStyleRowBandSize w:val="1"/>
      <w:tblStyleColBandSize w:val="1"/>
      <w:tblInd w:w="0" w:type="dxa"/>
      <w:tblCellMar>
        <w:top w:w="100" w:type="dxa"/>
        <w:left w:w="100" w:type="dxa"/>
        <w:bottom w:w="100" w:type="dxa"/>
        <w:right w:w="100" w:type="dxa"/>
      </w:tblCellMar>
    </w:tblPr>
  </w:style>
  <w:style w:type="table" w:customStyle="1" w:styleId="af9">
    <w:basedOn w:val="TableNormal"/>
    <w:rsid w:val="00D747B5"/>
    <w:tblPr>
      <w:tblStyleRowBandSize w:val="1"/>
      <w:tblStyleColBandSize w:val="1"/>
      <w:tblInd w:w="0" w:type="dxa"/>
      <w:tblCellMar>
        <w:top w:w="100" w:type="dxa"/>
        <w:left w:w="100" w:type="dxa"/>
        <w:bottom w:w="100" w:type="dxa"/>
        <w:right w:w="100" w:type="dxa"/>
      </w:tblCellMar>
    </w:tblPr>
  </w:style>
  <w:style w:type="table" w:customStyle="1" w:styleId="afa">
    <w:basedOn w:val="TableNormal"/>
    <w:rsid w:val="00D747B5"/>
    <w:tblPr>
      <w:tblStyleRowBandSize w:val="1"/>
      <w:tblStyleColBandSize w:val="1"/>
      <w:tblInd w:w="0" w:type="dxa"/>
      <w:tblCellMar>
        <w:top w:w="100" w:type="dxa"/>
        <w:left w:w="100" w:type="dxa"/>
        <w:bottom w:w="100" w:type="dxa"/>
        <w:right w:w="100" w:type="dxa"/>
      </w:tblCellMar>
    </w:tblPr>
  </w:style>
  <w:style w:type="table" w:customStyle="1" w:styleId="afb">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c">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d">
    <w:basedOn w:val="TableNormal"/>
    <w:rsid w:val="00D747B5"/>
    <w:tblPr>
      <w:tblStyleRowBandSize w:val="1"/>
      <w:tblStyleColBandSize w:val="1"/>
      <w:tblInd w:w="0" w:type="dxa"/>
      <w:tblCellMar>
        <w:top w:w="100" w:type="dxa"/>
        <w:left w:w="100" w:type="dxa"/>
        <w:bottom w:w="100" w:type="dxa"/>
        <w:right w:w="100" w:type="dxa"/>
      </w:tblCellMar>
    </w:tblPr>
  </w:style>
  <w:style w:type="table" w:customStyle="1" w:styleId="afe">
    <w:basedOn w:val="TableNormal"/>
    <w:rsid w:val="00D747B5"/>
    <w:tblPr>
      <w:tblStyleRowBandSize w:val="1"/>
      <w:tblStyleColBandSize w:val="1"/>
      <w:tblInd w:w="0" w:type="dxa"/>
      <w:tblCellMar>
        <w:top w:w="100" w:type="dxa"/>
        <w:left w:w="100" w:type="dxa"/>
        <w:bottom w:w="100" w:type="dxa"/>
        <w:right w:w="100" w:type="dxa"/>
      </w:tblCellMar>
    </w:tblPr>
  </w:style>
  <w:style w:type="table" w:customStyle="1" w:styleId="aff">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f0">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f1">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f2">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f3">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f4">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f5">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f6">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f7">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f8">
    <w:basedOn w:val="TableNormal"/>
    <w:rsid w:val="00D747B5"/>
    <w:tblPr>
      <w:tblStyleRowBandSize w:val="1"/>
      <w:tblStyleColBandSize w:val="1"/>
      <w:tblInd w:w="0" w:type="dxa"/>
      <w:tblCellMar>
        <w:top w:w="0" w:type="dxa"/>
        <w:left w:w="115" w:type="dxa"/>
        <w:bottom w:w="0" w:type="dxa"/>
        <w:right w:w="115" w:type="dxa"/>
      </w:tblCellMar>
    </w:tblPr>
  </w:style>
  <w:style w:type="table" w:customStyle="1" w:styleId="aff9">
    <w:basedOn w:val="TableNormal"/>
    <w:rsid w:val="00D747B5"/>
    <w:tblPr>
      <w:tblStyleRowBandSize w:val="1"/>
      <w:tblStyleColBandSize w:val="1"/>
      <w:tblInd w:w="0" w:type="dxa"/>
      <w:tblCellMar>
        <w:top w:w="0" w:type="dxa"/>
        <w:left w:w="115" w:type="dxa"/>
        <w:bottom w:w="0" w:type="dxa"/>
        <w:right w:w="115" w:type="dxa"/>
      </w:tblCellMar>
    </w:tblPr>
  </w:style>
  <w:style w:type="character" w:customStyle="1" w:styleId="tal1">
    <w:name w:val="tal1"/>
    <w:basedOn w:val="DefaultParagraphFont"/>
    <w:rsid w:val="001F3A05"/>
  </w:style>
  <w:style w:type="character" w:customStyle="1" w:styleId="salnbdy">
    <w:name w:val="s_aln_bdy"/>
    <w:rsid w:val="00C7026B"/>
  </w:style>
  <w:style w:type="paragraph" w:styleId="Revision">
    <w:name w:val="Revision"/>
    <w:hidden/>
    <w:uiPriority w:val="99"/>
    <w:semiHidden/>
    <w:rsid w:val="00E11DAF"/>
    <w:rPr>
      <w:rFonts w:eastAsia="Arial Unicode MS" w:cs="Tahoma"/>
      <w:sz w:val="24"/>
      <w:szCs w:val="24"/>
      <w:lang w:eastAsia="en-US"/>
    </w:rPr>
  </w:style>
  <w:style w:type="paragraph" w:styleId="NormalWeb">
    <w:name w:val="Normal (Web)"/>
    <w:basedOn w:val="Normal"/>
    <w:uiPriority w:val="99"/>
    <w:unhideWhenUsed/>
    <w:rsid w:val="00985985"/>
    <w:pPr>
      <w:widowControl/>
      <w:suppressAutoHyphens w:val="0"/>
      <w:spacing w:before="100" w:beforeAutospacing="1" w:after="100" w:afterAutospacing="1"/>
    </w:pPr>
    <w:rPr>
      <w:rFonts w:eastAsia="Times New Roman" w:cs="Times New Roman"/>
      <w:lang w:eastAsia="ro-RO"/>
    </w:rPr>
  </w:style>
  <w:style w:type="character" w:customStyle="1" w:styleId="li">
    <w:name w:val="li"/>
    <w:basedOn w:val="DefaultParagraphFont"/>
    <w:rsid w:val="000B510C"/>
  </w:style>
  <w:style w:type="character" w:customStyle="1" w:styleId="tli">
    <w:name w:val="tli"/>
    <w:basedOn w:val="DefaultParagraphFont"/>
    <w:rsid w:val="000B510C"/>
  </w:style>
  <w:style w:type="character" w:customStyle="1" w:styleId="al">
    <w:name w:val="al"/>
    <w:basedOn w:val="DefaultParagraphFont"/>
    <w:rsid w:val="00D9189C"/>
  </w:style>
  <w:style w:type="character" w:customStyle="1" w:styleId="tal">
    <w:name w:val="tal"/>
    <w:basedOn w:val="DefaultParagraphFont"/>
    <w:rsid w:val="00D9189C"/>
  </w:style>
  <w:style w:type="character" w:customStyle="1" w:styleId="lia">
    <w:name w:val="li_a"/>
    <w:basedOn w:val="DefaultParagraphFont"/>
    <w:rsid w:val="00D9189C"/>
  </w:style>
  <w:style w:type="character" w:customStyle="1" w:styleId="tlia">
    <w:name w:val="tli_a"/>
    <w:basedOn w:val="DefaultParagraphFont"/>
    <w:rsid w:val="00D9189C"/>
  </w:style>
  <w:style w:type="character" w:customStyle="1" w:styleId="lego">
    <w:name w:val="lego"/>
    <w:basedOn w:val="DefaultParagraphFont"/>
    <w:rsid w:val="00D9189C"/>
  </w:style>
</w:styles>
</file>

<file path=word/webSettings.xml><?xml version="1.0" encoding="utf-8"?>
<w:webSettings xmlns:r="http://schemas.openxmlformats.org/officeDocument/2006/relationships" xmlns:w="http://schemas.openxmlformats.org/wordprocessingml/2006/main">
  <w:divs>
    <w:div w:id="154075695">
      <w:bodyDiv w:val="1"/>
      <w:marLeft w:val="0"/>
      <w:marRight w:val="0"/>
      <w:marTop w:val="0"/>
      <w:marBottom w:val="0"/>
      <w:divBdr>
        <w:top w:val="none" w:sz="0" w:space="0" w:color="auto"/>
        <w:left w:val="none" w:sz="0" w:space="0" w:color="auto"/>
        <w:bottom w:val="none" w:sz="0" w:space="0" w:color="auto"/>
        <w:right w:val="none" w:sz="0" w:space="0" w:color="auto"/>
      </w:divBdr>
    </w:div>
    <w:div w:id="198594831">
      <w:bodyDiv w:val="1"/>
      <w:marLeft w:val="0"/>
      <w:marRight w:val="0"/>
      <w:marTop w:val="0"/>
      <w:marBottom w:val="0"/>
      <w:divBdr>
        <w:top w:val="none" w:sz="0" w:space="0" w:color="auto"/>
        <w:left w:val="none" w:sz="0" w:space="0" w:color="auto"/>
        <w:bottom w:val="none" w:sz="0" w:space="0" w:color="auto"/>
        <w:right w:val="none" w:sz="0" w:space="0" w:color="auto"/>
      </w:divBdr>
    </w:div>
    <w:div w:id="313027818">
      <w:bodyDiv w:val="1"/>
      <w:marLeft w:val="0"/>
      <w:marRight w:val="0"/>
      <w:marTop w:val="0"/>
      <w:marBottom w:val="0"/>
      <w:divBdr>
        <w:top w:val="none" w:sz="0" w:space="0" w:color="auto"/>
        <w:left w:val="none" w:sz="0" w:space="0" w:color="auto"/>
        <w:bottom w:val="none" w:sz="0" w:space="0" w:color="auto"/>
        <w:right w:val="none" w:sz="0" w:space="0" w:color="auto"/>
      </w:divBdr>
    </w:div>
    <w:div w:id="318965646">
      <w:bodyDiv w:val="1"/>
      <w:marLeft w:val="0"/>
      <w:marRight w:val="0"/>
      <w:marTop w:val="0"/>
      <w:marBottom w:val="0"/>
      <w:divBdr>
        <w:top w:val="none" w:sz="0" w:space="0" w:color="auto"/>
        <w:left w:val="none" w:sz="0" w:space="0" w:color="auto"/>
        <w:bottom w:val="none" w:sz="0" w:space="0" w:color="auto"/>
        <w:right w:val="none" w:sz="0" w:space="0" w:color="auto"/>
      </w:divBdr>
    </w:div>
    <w:div w:id="395012882">
      <w:bodyDiv w:val="1"/>
      <w:marLeft w:val="0"/>
      <w:marRight w:val="0"/>
      <w:marTop w:val="0"/>
      <w:marBottom w:val="0"/>
      <w:divBdr>
        <w:top w:val="none" w:sz="0" w:space="0" w:color="auto"/>
        <w:left w:val="none" w:sz="0" w:space="0" w:color="auto"/>
        <w:bottom w:val="none" w:sz="0" w:space="0" w:color="auto"/>
        <w:right w:val="none" w:sz="0" w:space="0" w:color="auto"/>
      </w:divBdr>
    </w:div>
    <w:div w:id="481240467">
      <w:bodyDiv w:val="1"/>
      <w:marLeft w:val="0"/>
      <w:marRight w:val="0"/>
      <w:marTop w:val="0"/>
      <w:marBottom w:val="0"/>
      <w:divBdr>
        <w:top w:val="none" w:sz="0" w:space="0" w:color="auto"/>
        <w:left w:val="none" w:sz="0" w:space="0" w:color="auto"/>
        <w:bottom w:val="none" w:sz="0" w:space="0" w:color="auto"/>
        <w:right w:val="none" w:sz="0" w:space="0" w:color="auto"/>
      </w:divBdr>
    </w:div>
    <w:div w:id="569006035">
      <w:bodyDiv w:val="1"/>
      <w:marLeft w:val="0"/>
      <w:marRight w:val="0"/>
      <w:marTop w:val="0"/>
      <w:marBottom w:val="0"/>
      <w:divBdr>
        <w:top w:val="none" w:sz="0" w:space="0" w:color="auto"/>
        <w:left w:val="none" w:sz="0" w:space="0" w:color="auto"/>
        <w:bottom w:val="none" w:sz="0" w:space="0" w:color="auto"/>
        <w:right w:val="none" w:sz="0" w:space="0" w:color="auto"/>
      </w:divBdr>
    </w:div>
    <w:div w:id="750395158">
      <w:bodyDiv w:val="1"/>
      <w:marLeft w:val="0"/>
      <w:marRight w:val="0"/>
      <w:marTop w:val="0"/>
      <w:marBottom w:val="0"/>
      <w:divBdr>
        <w:top w:val="none" w:sz="0" w:space="0" w:color="auto"/>
        <w:left w:val="none" w:sz="0" w:space="0" w:color="auto"/>
        <w:bottom w:val="none" w:sz="0" w:space="0" w:color="auto"/>
        <w:right w:val="none" w:sz="0" w:space="0" w:color="auto"/>
      </w:divBdr>
    </w:div>
    <w:div w:id="794757055">
      <w:bodyDiv w:val="1"/>
      <w:marLeft w:val="0"/>
      <w:marRight w:val="0"/>
      <w:marTop w:val="0"/>
      <w:marBottom w:val="0"/>
      <w:divBdr>
        <w:top w:val="none" w:sz="0" w:space="0" w:color="auto"/>
        <w:left w:val="none" w:sz="0" w:space="0" w:color="auto"/>
        <w:bottom w:val="none" w:sz="0" w:space="0" w:color="auto"/>
        <w:right w:val="none" w:sz="0" w:space="0" w:color="auto"/>
      </w:divBdr>
      <w:divsChild>
        <w:div w:id="519121200">
          <w:marLeft w:val="0"/>
          <w:marRight w:val="0"/>
          <w:marTop w:val="0"/>
          <w:marBottom w:val="0"/>
          <w:divBdr>
            <w:top w:val="none" w:sz="0" w:space="0" w:color="auto"/>
            <w:left w:val="none" w:sz="0" w:space="0" w:color="auto"/>
            <w:bottom w:val="none" w:sz="0" w:space="0" w:color="auto"/>
            <w:right w:val="none" w:sz="0" w:space="0" w:color="auto"/>
          </w:divBdr>
          <w:divsChild>
            <w:div w:id="481046712">
              <w:marLeft w:val="0"/>
              <w:marRight w:val="0"/>
              <w:marTop w:val="0"/>
              <w:marBottom w:val="0"/>
              <w:divBdr>
                <w:top w:val="none" w:sz="0" w:space="0" w:color="auto"/>
                <w:left w:val="none" w:sz="0" w:space="0" w:color="auto"/>
                <w:bottom w:val="none" w:sz="0" w:space="0" w:color="auto"/>
                <w:right w:val="none" w:sz="0" w:space="0" w:color="auto"/>
              </w:divBdr>
              <w:divsChild>
                <w:div w:id="1321619689">
                  <w:marLeft w:val="0"/>
                  <w:marRight w:val="0"/>
                  <w:marTop w:val="0"/>
                  <w:marBottom w:val="0"/>
                  <w:divBdr>
                    <w:top w:val="none" w:sz="0" w:space="0" w:color="auto"/>
                    <w:left w:val="none" w:sz="0" w:space="0" w:color="auto"/>
                    <w:bottom w:val="none" w:sz="0" w:space="0" w:color="auto"/>
                    <w:right w:val="none" w:sz="0" w:space="0" w:color="auto"/>
                  </w:divBdr>
                  <w:divsChild>
                    <w:div w:id="1388921055">
                      <w:marLeft w:val="0"/>
                      <w:marRight w:val="0"/>
                      <w:marTop w:val="0"/>
                      <w:marBottom w:val="0"/>
                      <w:divBdr>
                        <w:top w:val="none" w:sz="0" w:space="0" w:color="auto"/>
                        <w:left w:val="none" w:sz="0" w:space="0" w:color="auto"/>
                        <w:bottom w:val="none" w:sz="0" w:space="0" w:color="auto"/>
                        <w:right w:val="none" w:sz="0" w:space="0" w:color="auto"/>
                      </w:divBdr>
                      <w:divsChild>
                        <w:div w:id="1104765831">
                          <w:marLeft w:val="0"/>
                          <w:marRight w:val="0"/>
                          <w:marTop w:val="0"/>
                          <w:marBottom w:val="0"/>
                          <w:divBdr>
                            <w:top w:val="none" w:sz="0" w:space="0" w:color="auto"/>
                            <w:left w:val="none" w:sz="0" w:space="0" w:color="auto"/>
                            <w:bottom w:val="none" w:sz="0" w:space="0" w:color="auto"/>
                            <w:right w:val="none" w:sz="0" w:space="0" w:color="auto"/>
                          </w:divBdr>
                          <w:divsChild>
                            <w:div w:id="60181194">
                              <w:marLeft w:val="0"/>
                              <w:marRight w:val="0"/>
                              <w:marTop w:val="0"/>
                              <w:marBottom w:val="0"/>
                              <w:divBdr>
                                <w:top w:val="none" w:sz="0" w:space="0" w:color="auto"/>
                                <w:left w:val="none" w:sz="0" w:space="0" w:color="auto"/>
                                <w:bottom w:val="none" w:sz="0" w:space="0" w:color="auto"/>
                                <w:right w:val="none" w:sz="0" w:space="0" w:color="auto"/>
                              </w:divBdr>
                            </w:div>
                            <w:div w:id="20390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2511911">
      <w:bodyDiv w:val="1"/>
      <w:marLeft w:val="0"/>
      <w:marRight w:val="0"/>
      <w:marTop w:val="0"/>
      <w:marBottom w:val="0"/>
      <w:divBdr>
        <w:top w:val="none" w:sz="0" w:space="0" w:color="auto"/>
        <w:left w:val="none" w:sz="0" w:space="0" w:color="auto"/>
        <w:bottom w:val="none" w:sz="0" w:space="0" w:color="auto"/>
        <w:right w:val="none" w:sz="0" w:space="0" w:color="auto"/>
      </w:divBdr>
    </w:div>
    <w:div w:id="1138768193">
      <w:bodyDiv w:val="1"/>
      <w:marLeft w:val="0"/>
      <w:marRight w:val="0"/>
      <w:marTop w:val="0"/>
      <w:marBottom w:val="0"/>
      <w:divBdr>
        <w:top w:val="none" w:sz="0" w:space="0" w:color="auto"/>
        <w:left w:val="none" w:sz="0" w:space="0" w:color="auto"/>
        <w:bottom w:val="none" w:sz="0" w:space="0" w:color="auto"/>
        <w:right w:val="none" w:sz="0" w:space="0" w:color="auto"/>
      </w:divBdr>
      <w:divsChild>
        <w:div w:id="359478117">
          <w:marLeft w:val="0"/>
          <w:marRight w:val="0"/>
          <w:marTop w:val="0"/>
          <w:marBottom w:val="0"/>
          <w:divBdr>
            <w:top w:val="none" w:sz="0" w:space="0" w:color="auto"/>
            <w:left w:val="none" w:sz="0" w:space="0" w:color="auto"/>
            <w:bottom w:val="none" w:sz="0" w:space="0" w:color="auto"/>
            <w:right w:val="none" w:sz="0" w:space="0" w:color="auto"/>
          </w:divBdr>
          <w:divsChild>
            <w:div w:id="2029603215">
              <w:marLeft w:val="0"/>
              <w:marRight w:val="0"/>
              <w:marTop w:val="0"/>
              <w:marBottom w:val="0"/>
              <w:divBdr>
                <w:top w:val="none" w:sz="0" w:space="0" w:color="auto"/>
                <w:left w:val="none" w:sz="0" w:space="0" w:color="auto"/>
                <w:bottom w:val="none" w:sz="0" w:space="0" w:color="auto"/>
                <w:right w:val="none" w:sz="0" w:space="0" w:color="auto"/>
              </w:divBdr>
              <w:divsChild>
                <w:div w:id="1365520113">
                  <w:marLeft w:val="0"/>
                  <w:marRight w:val="0"/>
                  <w:marTop w:val="0"/>
                  <w:marBottom w:val="0"/>
                  <w:divBdr>
                    <w:top w:val="none" w:sz="0" w:space="0" w:color="auto"/>
                    <w:left w:val="none" w:sz="0" w:space="0" w:color="auto"/>
                    <w:bottom w:val="none" w:sz="0" w:space="0" w:color="auto"/>
                    <w:right w:val="none" w:sz="0" w:space="0" w:color="auto"/>
                  </w:divBdr>
                  <w:divsChild>
                    <w:div w:id="2056465637">
                      <w:marLeft w:val="0"/>
                      <w:marRight w:val="0"/>
                      <w:marTop w:val="0"/>
                      <w:marBottom w:val="0"/>
                      <w:divBdr>
                        <w:top w:val="none" w:sz="0" w:space="0" w:color="auto"/>
                        <w:left w:val="none" w:sz="0" w:space="0" w:color="auto"/>
                        <w:bottom w:val="none" w:sz="0" w:space="0" w:color="auto"/>
                        <w:right w:val="none" w:sz="0" w:space="0" w:color="auto"/>
                      </w:divBdr>
                      <w:divsChild>
                        <w:div w:id="1738749062">
                          <w:marLeft w:val="0"/>
                          <w:marRight w:val="0"/>
                          <w:marTop w:val="0"/>
                          <w:marBottom w:val="0"/>
                          <w:divBdr>
                            <w:top w:val="none" w:sz="0" w:space="0" w:color="auto"/>
                            <w:left w:val="none" w:sz="0" w:space="0" w:color="auto"/>
                            <w:bottom w:val="none" w:sz="0" w:space="0" w:color="auto"/>
                            <w:right w:val="none" w:sz="0" w:space="0" w:color="auto"/>
                          </w:divBdr>
                        </w:div>
                        <w:div w:id="214257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8089092">
      <w:bodyDiv w:val="1"/>
      <w:marLeft w:val="0"/>
      <w:marRight w:val="0"/>
      <w:marTop w:val="0"/>
      <w:marBottom w:val="0"/>
      <w:divBdr>
        <w:top w:val="none" w:sz="0" w:space="0" w:color="auto"/>
        <w:left w:val="none" w:sz="0" w:space="0" w:color="auto"/>
        <w:bottom w:val="none" w:sz="0" w:space="0" w:color="auto"/>
        <w:right w:val="none" w:sz="0" w:space="0" w:color="auto"/>
      </w:divBdr>
    </w:div>
    <w:div w:id="1604992910">
      <w:bodyDiv w:val="1"/>
      <w:marLeft w:val="0"/>
      <w:marRight w:val="0"/>
      <w:marTop w:val="0"/>
      <w:marBottom w:val="0"/>
      <w:divBdr>
        <w:top w:val="none" w:sz="0" w:space="0" w:color="auto"/>
        <w:left w:val="none" w:sz="0" w:space="0" w:color="auto"/>
        <w:bottom w:val="none" w:sz="0" w:space="0" w:color="auto"/>
        <w:right w:val="none" w:sz="0" w:space="0" w:color="auto"/>
      </w:divBdr>
    </w:div>
    <w:div w:id="1681392919">
      <w:bodyDiv w:val="1"/>
      <w:marLeft w:val="0"/>
      <w:marRight w:val="0"/>
      <w:marTop w:val="0"/>
      <w:marBottom w:val="0"/>
      <w:divBdr>
        <w:top w:val="none" w:sz="0" w:space="0" w:color="auto"/>
        <w:left w:val="none" w:sz="0" w:space="0" w:color="auto"/>
        <w:bottom w:val="none" w:sz="0" w:space="0" w:color="auto"/>
        <w:right w:val="none" w:sz="0" w:space="0" w:color="auto"/>
      </w:divBdr>
    </w:div>
    <w:div w:id="1758205645">
      <w:bodyDiv w:val="1"/>
      <w:marLeft w:val="0"/>
      <w:marRight w:val="0"/>
      <w:marTop w:val="0"/>
      <w:marBottom w:val="0"/>
      <w:divBdr>
        <w:top w:val="none" w:sz="0" w:space="0" w:color="auto"/>
        <w:left w:val="none" w:sz="0" w:space="0" w:color="auto"/>
        <w:bottom w:val="none" w:sz="0" w:space="0" w:color="auto"/>
        <w:right w:val="none" w:sz="0" w:space="0" w:color="auto"/>
      </w:divBdr>
    </w:div>
    <w:div w:id="1835491130">
      <w:bodyDiv w:val="1"/>
      <w:marLeft w:val="0"/>
      <w:marRight w:val="0"/>
      <w:marTop w:val="0"/>
      <w:marBottom w:val="0"/>
      <w:divBdr>
        <w:top w:val="none" w:sz="0" w:space="0" w:color="auto"/>
        <w:left w:val="none" w:sz="0" w:space="0" w:color="auto"/>
        <w:bottom w:val="none" w:sz="0" w:space="0" w:color="auto"/>
        <w:right w:val="none" w:sz="0" w:space="0" w:color="auto"/>
      </w:divBdr>
    </w:div>
    <w:div w:id="1872498678">
      <w:bodyDiv w:val="1"/>
      <w:marLeft w:val="0"/>
      <w:marRight w:val="0"/>
      <w:marTop w:val="0"/>
      <w:marBottom w:val="0"/>
      <w:divBdr>
        <w:top w:val="none" w:sz="0" w:space="0" w:color="auto"/>
        <w:left w:val="none" w:sz="0" w:space="0" w:color="auto"/>
        <w:bottom w:val="none" w:sz="0" w:space="0" w:color="auto"/>
        <w:right w:val="none" w:sz="0" w:space="0" w:color="auto"/>
      </w:divBdr>
    </w:div>
    <w:div w:id="1995178506">
      <w:bodyDiv w:val="1"/>
      <w:marLeft w:val="0"/>
      <w:marRight w:val="0"/>
      <w:marTop w:val="0"/>
      <w:marBottom w:val="0"/>
      <w:divBdr>
        <w:top w:val="none" w:sz="0" w:space="0" w:color="auto"/>
        <w:left w:val="none" w:sz="0" w:space="0" w:color="auto"/>
        <w:bottom w:val="none" w:sz="0" w:space="0" w:color="auto"/>
        <w:right w:val="none" w:sz="0" w:space="0" w:color="auto"/>
      </w:divBdr>
    </w:div>
    <w:div w:id="1996378280">
      <w:bodyDiv w:val="1"/>
      <w:marLeft w:val="0"/>
      <w:marRight w:val="0"/>
      <w:marTop w:val="0"/>
      <w:marBottom w:val="0"/>
      <w:divBdr>
        <w:top w:val="none" w:sz="0" w:space="0" w:color="auto"/>
        <w:left w:val="none" w:sz="0" w:space="0" w:color="auto"/>
        <w:bottom w:val="none" w:sz="0" w:space="0" w:color="auto"/>
        <w:right w:val="none" w:sz="0" w:space="0" w:color="auto"/>
      </w:divBdr>
      <w:divsChild>
        <w:div w:id="424420658">
          <w:marLeft w:val="0"/>
          <w:marRight w:val="0"/>
          <w:marTop w:val="0"/>
          <w:marBottom w:val="0"/>
          <w:divBdr>
            <w:top w:val="none" w:sz="0" w:space="0" w:color="auto"/>
            <w:left w:val="none" w:sz="0" w:space="0" w:color="auto"/>
            <w:bottom w:val="none" w:sz="0" w:space="0" w:color="auto"/>
            <w:right w:val="none" w:sz="0" w:space="0" w:color="auto"/>
          </w:divBdr>
          <w:divsChild>
            <w:div w:id="484972156">
              <w:marLeft w:val="0"/>
              <w:marRight w:val="0"/>
              <w:marTop w:val="0"/>
              <w:marBottom w:val="0"/>
              <w:divBdr>
                <w:top w:val="none" w:sz="0" w:space="0" w:color="auto"/>
                <w:left w:val="none" w:sz="0" w:space="0" w:color="auto"/>
                <w:bottom w:val="none" w:sz="0" w:space="0" w:color="auto"/>
                <w:right w:val="none" w:sz="0" w:space="0" w:color="auto"/>
              </w:divBdr>
              <w:divsChild>
                <w:div w:id="1205559630">
                  <w:marLeft w:val="0"/>
                  <w:marRight w:val="0"/>
                  <w:marTop w:val="0"/>
                  <w:marBottom w:val="0"/>
                  <w:divBdr>
                    <w:top w:val="none" w:sz="0" w:space="0" w:color="auto"/>
                    <w:left w:val="none" w:sz="0" w:space="0" w:color="auto"/>
                    <w:bottom w:val="none" w:sz="0" w:space="0" w:color="auto"/>
                    <w:right w:val="none" w:sz="0" w:space="0" w:color="auto"/>
                  </w:divBdr>
                  <w:divsChild>
                    <w:div w:id="1798916390">
                      <w:marLeft w:val="0"/>
                      <w:marRight w:val="0"/>
                      <w:marTop w:val="0"/>
                      <w:marBottom w:val="0"/>
                      <w:divBdr>
                        <w:top w:val="none" w:sz="0" w:space="0" w:color="auto"/>
                        <w:left w:val="none" w:sz="0" w:space="0" w:color="auto"/>
                        <w:bottom w:val="none" w:sz="0" w:space="0" w:color="auto"/>
                        <w:right w:val="none" w:sz="0" w:space="0" w:color="auto"/>
                      </w:divBdr>
                      <w:divsChild>
                        <w:div w:id="249900281">
                          <w:marLeft w:val="0"/>
                          <w:marRight w:val="0"/>
                          <w:marTop w:val="0"/>
                          <w:marBottom w:val="0"/>
                          <w:divBdr>
                            <w:top w:val="none" w:sz="0" w:space="0" w:color="auto"/>
                            <w:left w:val="none" w:sz="0" w:space="0" w:color="auto"/>
                            <w:bottom w:val="none" w:sz="0" w:space="0" w:color="auto"/>
                            <w:right w:val="none" w:sz="0" w:space="0" w:color="auto"/>
                          </w:divBdr>
                        </w:div>
                        <w:div w:id="493106351">
                          <w:marLeft w:val="0"/>
                          <w:marRight w:val="0"/>
                          <w:marTop w:val="0"/>
                          <w:marBottom w:val="0"/>
                          <w:divBdr>
                            <w:top w:val="none" w:sz="0" w:space="0" w:color="auto"/>
                            <w:left w:val="none" w:sz="0" w:space="0" w:color="auto"/>
                            <w:bottom w:val="none" w:sz="0" w:space="0" w:color="auto"/>
                            <w:right w:val="none" w:sz="0" w:space="0" w:color="auto"/>
                          </w:divBdr>
                        </w:div>
                        <w:div w:id="1365597568">
                          <w:marLeft w:val="0"/>
                          <w:marRight w:val="0"/>
                          <w:marTop w:val="0"/>
                          <w:marBottom w:val="0"/>
                          <w:divBdr>
                            <w:top w:val="none" w:sz="0" w:space="0" w:color="auto"/>
                            <w:left w:val="none" w:sz="0" w:space="0" w:color="auto"/>
                            <w:bottom w:val="none" w:sz="0" w:space="0" w:color="auto"/>
                            <w:right w:val="none" w:sz="0" w:space="0" w:color="auto"/>
                          </w:divBdr>
                          <w:divsChild>
                            <w:div w:id="205258944">
                              <w:marLeft w:val="0"/>
                              <w:marRight w:val="0"/>
                              <w:marTop w:val="0"/>
                              <w:marBottom w:val="0"/>
                              <w:divBdr>
                                <w:top w:val="none" w:sz="0" w:space="0" w:color="auto"/>
                                <w:left w:val="none" w:sz="0" w:space="0" w:color="auto"/>
                                <w:bottom w:val="none" w:sz="0" w:space="0" w:color="auto"/>
                                <w:right w:val="none" w:sz="0" w:space="0" w:color="auto"/>
                              </w:divBdr>
                            </w:div>
                            <w:div w:id="618226143">
                              <w:marLeft w:val="0"/>
                              <w:marRight w:val="0"/>
                              <w:marTop w:val="0"/>
                              <w:marBottom w:val="0"/>
                              <w:divBdr>
                                <w:top w:val="none" w:sz="0" w:space="0" w:color="auto"/>
                                <w:left w:val="none" w:sz="0" w:space="0" w:color="auto"/>
                                <w:bottom w:val="none" w:sz="0" w:space="0" w:color="auto"/>
                                <w:right w:val="none" w:sz="0" w:space="0" w:color="auto"/>
                              </w:divBdr>
                            </w:div>
                            <w:div w:id="1170490923">
                              <w:marLeft w:val="0"/>
                              <w:marRight w:val="0"/>
                              <w:marTop w:val="0"/>
                              <w:marBottom w:val="0"/>
                              <w:divBdr>
                                <w:top w:val="none" w:sz="0" w:space="0" w:color="auto"/>
                                <w:left w:val="none" w:sz="0" w:space="0" w:color="auto"/>
                                <w:bottom w:val="none" w:sz="0" w:space="0" w:color="auto"/>
                                <w:right w:val="none" w:sz="0" w:space="0" w:color="auto"/>
                              </w:divBdr>
                            </w:div>
                            <w:div w:id="1394769655">
                              <w:marLeft w:val="0"/>
                              <w:marRight w:val="0"/>
                              <w:marTop w:val="0"/>
                              <w:marBottom w:val="0"/>
                              <w:divBdr>
                                <w:top w:val="none" w:sz="0" w:space="0" w:color="auto"/>
                                <w:left w:val="none" w:sz="0" w:space="0" w:color="auto"/>
                                <w:bottom w:val="none" w:sz="0" w:space="0" w:color="auto"/>
                                <w:right w:val="none" w:sz="0" w:space="0" w:color="auto"/>
                              </w:divBdr>
                            </w:div>
                            <w:div w:id="1577594605">
                              <w:marLeft w:val="0"/>
                              <w:marRight w:val="0"/>
                              <w:marTop w:val="0"/>
                              <w:marBottom w:val="0"/>
                              <w:divBdr>
                                <w:top w:val="none" w:sz="0" w:space="0" w:color="auto"/>
                                <w:left w:val="none" w:sz="0" w:space="0" w:color="auto"/>
                                <w:bottom w:val="none" w:sz="0" w:space="0" w:color="auto"/>
                                <w:right w:val="none" w:sz="0" w:space="0" w:color="auto"/>
                              </w:divBdr>
                            </w:div>
                            <w:div w:id="1606036299">
                              <w:marLeft w:val="0"/>
                              <w:marRight w:val="0"/>
                              <w:marTop w:val="0"/>
                              <w:marBottom w:val="0"/>
                              <w:divBdr>
                                <w:top w:val="none" w:sz="0" w:space="0" w:color="auto"/>
                                <w:left w:val="none" w:sz="0" w:space="0" w:color="auto"/>
                                <w:bottom w:val="none" w:sz="0" w:space="0" w:color="auto"/>
                                <w:right w:val="none" w:sz="0" w:space="0" w:color="auto"/>
                              </w:divBdr>
                            </w:div>
                            <w:div w:id="1812794256">
                              <w:marLeft w:val="0"/>
                              <w:marRight w:val="0"/>
                              <w:marTop w:val="0"/>
                              <w:marBottom w:val="0"/>
                              <w:divBdr>
                                <w:top w:val="none" w:sz="0" w:space="0" w:color="auto"/>
                                <w:left w:val="none" w:sz="0" w:space="0" w:color="auto"/>
                                <w:bottom w:val="none" w:sz="0" w:space="0" w:color="auto"/>
                                <w:right w:val="none" w:sz="0" w:space="0" w:color="auto"/>
                              </w:divBdr>
                            </w:div>
                            <w:div w:id="1823890594">
                              <w:marLeft w:val="0"/>
                              <w:marRight w:val="0"/>
                              <w:marTop w:val="0"/>
                              <w:marBottom w:val="0"/>
                              <w:divBdr>
                                <w:top w:val="none" w:sz="0" w:space="0" w:color="auto"/>
                                <w:left w:val="none" w:sz="0" w:space="0" w:color="auto"/>
                                <w:bottom w:val="none" w:sz="0" w:space="0" w:color="auto"/>
                                <w:right w:val="none" w:sz="0" w:space="0" w:color="auto"/>
                              </w:divBdr>
                            </w:div>
                            <w:div w:id="20649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2807251">
      <w:bodyDiv w:val="1"/>
      <w:marLeft w:val="0"/>
      <w:marRight w:val="0"/>
      <w:marTop w:val="0"/>
      <w:marBottom w:val="0"/>
      <w:divBdr>
        <w:top w:val="none" w:sz="0" w:space="0" w:color="auto"/>
        <w:left w:val="none" w:sz="0" w:space="0" w:color="auto"/>
        <w:bottom w:val="none" w:sz="0" w:space="0" w:color="auto"/>
        <w:right w:val="none" w:sz="0" w:space="0" w:color="auto"/>
      </w:divBdr>
    </w:div>
    <w:div w:id="2040083996">
      <w:bodyDiv w:val="1"/>
      <w:marLeft w:val="0"/>
      <w:marRight w:val="0"/>
      <w:marTop w:val="0"/>
      <w:marBottom w:val="0"/>
      <w:divBdr>
        <w:top w:val="none" w:sz="0" w:space="0" w:color="auto"/>
        <w:left w:val="none" w:sz="0" w:space="0" w:color="auto"/>
        <w:bottom w:val="none" w:sz="0" w:space="0" w:color="auto"/>
        <w:right w:val="none" w:sz="0" w:space="0" w:color="auto"/>
      </w:divBdr>
    </w:div>
    <w:div w:id="2137945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uKFXRK+xaGzTnZtBCeyMIksP9g==">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</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31740A7-DB11-44A0-B6EB-A0BF1B8BE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2332</Words>
  <Characters>13526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SRR</Company>
  <LinksUpToDate>false</LinksUpToDate>
  <CharactersWithSpaces>15827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Cultura</dc:creator>
  <cp:lastModifiedBy>Admin</cp:lastModifiedBy>
  <cp:revision>4</cp:revision>
  <cp:lastPrinted>2023-02-01T14:39:00Z</cp:lastPrinted>
  <dcterms:created xsi:type="dcterms:W3CDTF">2023-02-10T08:59:00Z</dcterms:created>
  <dcterms:modified xsi:type="dcterms:W3CDTF">2023-02-10T09:27:00Z</dcterms:modified>
</cp:coreProperties>
</file>